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B391" w14:textId="047084DC" w:rsidR="00FE53F3" w:rsidRPr="007A7045" w:rsidRDefault="00FE17ED" w:rsidP="00FE5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53F3" w:rsidRPr="007A7045">
        <w:rPr>
          <w:rFonts w:ascii="Times New Roman" w:hAnsi="Times New Roman" w:cs="Times New Roman"/>
          <w:sz w:val="24"/>
          <w:szCs w:val="24"/>
        </w:rPr>
        <w:t>EELNÕU</w:t>
      </w:r>
    </w:p>
    <w:p w14:paraId="3B7E7826" w14:textId="543D8930" w:rsidR="00FE53F3" w:rsidRPr="007A7045" w:rsidRDefault="000C6BEA" w:rsidP="00FE5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FE53F3" w:rsidRPr="00EE7EC5">
        <w:rPr>
          <w:rFonts w:ascii="Times New Roman" w:hAnsi="Times New Roman" w:cs="Times New Roman"/>
          <w:sz w:val="24"/>
          <w:szCs w:val="24"/>
        </w:rPr>
        <w:t>.</w:t>
      </w:r>
      <w:r w:rsidR="00FB69A2" w:rsidRPr="00EE7EC5">
        <w:rPr>
          <w:rFonts w:ascii="Times New Roman" w:hAnsi="Times New Roman" w:cs="Times New Roman"/>
          <w:sz w:val="24"/>
          <w:szCs w:val="24"/>
        </w:rPr>
        <w:t>11</w:t>
      </w:r>
      <w:r w:rsidR="00FE53F3" w:rsidRPr="007A7045">
        <w:rPr>
          <w:rFonts w:ascii="Times New Roman" w:hAnsi="Times New Roman" w:cs="Times New Roman"/>
          <w:sz w:val="24"/>
          <w:szCs w:val="24"/>
        </w:rPr>
        <w:t>.202</w:t>
      </w:r>
      <w:r w:rsidR="00C96FD7">
        <w:rPr>
          <w:rFonts w:ascii="Times New Roman" w:hAnsi="Times New Roman" w:cs="Times New Roman"/>
          <w:sz w:val="24"/>
          <w:szCs w:val="24"/>
        </w:rPr>
        <w:t>4</w:t>
      </w:r>
    </w:p>
    <w:p w14:paraId="7DD425AA" w14:textId="77777777" w:rsidR="00FE53F3" w:rsidRDefault="00FE53F3" w:rsidP="00FE5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21188E" w14:textId="77777777" w:rsidR="006970F2" w:rsidRDefault="006970F2" w:rsidP="00FE5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B5DF1F" w14:textId="268B8CE0" w:rsidR="00FE53F3" w:rsidRDefault="00FE53F3" w:rsidP="00FE5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437A">
        <w:rPr>
          <w:rFonts w:ascii="Times New Roman" w:hAnsi="Times New Roman" w:cs="Times New Roman"/>
          <w:b/>
          <w:bCs/>
          <w:sz w:val="32"/>
          <w:szCs w:val="32"/>
        </w:rPr>
        <w:t xml:space="preserve">Töölepingu seaduse </w:t>
      </w:r>
      <w:ins w:id="0" w:author="Mari Koik" w:date="2024-11-25T11:44:00Z">
        <w:r w:rsidR="00CB320C">
          <w:rPr>
            <w:rFonts w:ascii="Times New Roman" w:hAnsi="Times New Roman" w:cs="Times New Roman"/>
            <w:b/>
            <w:bCs/>
            <w:sz w:val="32"/>
            <w:szCs w:val="32"/>
          </w:rPr>
          <w:t xml:space="preserve">muutmise </w:t>
        </w:r>
      </w:ins>
      <w:r w:rsidR="00D66833">
        <w:rPr>
          <w:rFonts w:ascii="Times New Roman" w:hAnsi="Times New Roman" w:cs="Times New Roman"/>
          <w:b/>
          <w:bCs/>
          <w:sz w:val="32"/>
          <w:szCs w:val="32"/>
        </w:rPr>
        <w:t xml:space="preserve">ja sellega seonduvalt teiste seaduste </w:t>
      </w:r>
      <w:r w:rsidRPr="0021437A">
        <w:rPr>
          <w:rFonts w:ascii="Times New Roman" w:hAnsi="Times New Roman" w:cs="Times New Roman"/>
          <w:b/>
          <w:bCs/>
          <w:sz w:val="32"/>
          <w:szCs w:val="32"/>
        </w:rPr>
        <w:t>muutmise seadus</w:t>
      </w:r>
    </w:p>
    <w:p w14:paraId="323D858C" w14:textId="77777777" w:rsidR="00FE53F3" w:rsidRPr="007A7045" w:rsidRDefault="00FE53F3" w:rsidP="00FE53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3B4B0" w14:textId="77777777" w:rsidR="00D92694" w:rsidRPr="00D92694" w:rsidRDefault="00D92694" w:rsidP="00FE53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2694">
        <w:rPr>
          <w:rFonts w:ascii="Times New Roman" w:hAnsi="Times New Roman" w:cs="Times New Roman"/>
          <w:b/>
          <w:bCs/>
          <w:sz w:val="24"/>
          <w:szCs w:val="24"/>
        </w:rPr>
        <w:t>§ 1. Töölepingu seaduse muutmine</w:t>
      </w:r>
    </w:p>
    <w:p w14:paraId="23736E11" w14:textId="77777777" w:rsidR="00D92694" w:rsidRDefault="00D92694" w:rsidP="00FE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297F82" w14:textId="34178D47" w:rsidR="00FE53F3" w:rsidRDefault="00FE53F3" w:rsidP="00FE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Töölepingu seaduses tehakse järgmised muudatused:</w:t>
      </w:r>
    </w:p>
    <w:p w14:paraId="1C6BA1D6" w14:textId="77777777" w:rsidR="00D2328C" w:rsidRDefault="00D2328C" w:rsidP="000937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8E6A6" w14:textId="17E838A7" w:rsidR="001560D0" w:rsidRPr="002D2CB3" w:rsidRDefault="00D65C4A" w:rsidP="00FE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91DAE" w:rsidRPr="0035727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91DAE">
        <w:rPr>
          <w:rFonts w:ascii="Times New Roman" w:hAnsi="Times New Roman" w:cs="Times New Roman"/>
          <w:sz w:val="24"/>
          <w:szCs w:val="24"/>
        </w:rPr>
        <w:t xml:space="preserve"> </w:t>
      </w:r>
      <w:r w:rsidR="002D2CB3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1560D0">
        <w:rPr>
          <w:rFonts w:ascii="Times New Roman" w:hAnsi="Times New Roman" w:cs="Times New Roman"/>
          <w:sz w:val="24"/>
          <w:szCs w:val="24"/>
        </w:rPr>
        <w:t>43</w:t>
      </w:r>
      <w:r w:rsidR="002D2CB3">
        <w:rPr>
          <w:rFonts w:ascii="Times New Roman" w:hAnsi="Times New Roman" w:cs="Times New Roman"/>
          <w:sz w:val="24"/>
          <w:szCs w:val="24"/>
        </w:rPr>
        <w:t xml:space="preserve"> </w:t>
      </w:r>
      <w:r w:rsidR="00D27A5D">
        <w:rPr>
          <w:rFonts w:ascii="Times New Roman" w:hAnsi="Times New Roman" w:cs="Times New Roman"/>
          <w:sz w:val="24"/>
          <w:szCs w:val="24"/>
        </w:rPr>
        <w:t xml:space="preserve">lõiget 1 </w:t>
      </w:r>
      <w:r w:rsidR="002D2CB3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D27A5D">
        <w:rPr>
          <w:rFonts w:ascii="Times New Roman" w:hAnsi="Times New Roman" w:cs="Times New Roman"/>
          <w:sz w:val="24"/>
          <w:szCs w:val="24"/>
        </w:rPr>
        <w:t>teise lausega</w:t>
      </w:r>
      <w:r w:rsidR="002D2CB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0342A05" w14:textId="77777777" w:rsidR="002D2CB3" w:rsidRDefault="002D2CB3" w:rsidP="005A0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2C16A" w14:textId="3FEFE271" w:rsidR="001C157A" w:rsidRPr="002D2CB3" w:rsidRDefault="002D2CB3" w:rsidP="005A0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A2742" w:rsidRPr="002A2742">
        <w:rPr>
          <w:rFonts w:ascii="Times New Roman" w:hAnsi="Times New Roman" w:cs="Times New Roman"/>
          <w:sz w:val="24"/>
          <w:szCs w:val="24"/>
        </w:rPr>
        <w:t>Tööaega ei või kokku leppida ajavahemikuna, välja arvatud</w:t>
      </w:r>
      <w:r w:rsidR="00326276">
        <w:rPr>
          <w:rFonts w:ascii="Times New Roman" w:hAnsi="Times New Roman" w:cs="Times New Roman"/>
          <w:sz w:val="24"/>
          <w:szCs w:val="24"/>
        </w:rPr>
        <w:t xml:space="preserve"> käesoleva seaduse</w:t>
      </w:r>
      <w:r w:rsidR="002A2742" w:rsidRPr="002A2742">
        <w:rPr>
          <w:rFonts w:ascii="Times New Roman" w:hAnsi="Times New Roman" w:cs="Times New Roman"/>
          <w:sz w:val="24"/>
          <w:szCs w:val="24"/>
        </w:rPr>
        <w:t xml:space="preserve"> §-s 43</w:t>
      </w:r>
      <w:r w:rsidR="002A2742" w:rsidRPr="00D27A5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A2742" w:rsidRPr="002A2742">
        <w:rPr>
          <w:rFonts w:ascii="Times New Roman" w:hAnsi="Times New Roman" w:cs="Times New Roman"/>
          <w:sz w:val="24"/>
          <w:szCs w:val="24"/>
        </w:rPr>
        <w:t xml:space="preserve"> sätestatud juhul.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550D8EC5" w14:textId="77777777" w:rsidR="00FE53F3" w:rsidRDefault="00FE53F3" w:rsidP="005A0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AEEAA" w14:textId="47BEE93D" w:rsidR="00FE53F3" w:rsidRDefault="00D65C4A" w:rsidP="00FE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E53F3" w:rsidRPr="0035727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E53F3">
        <w:rPr>
          <w:rFonts w:ascii="Times New Roman" w:hAnsi="Times New Roman" w:cs="Times New Roman"/>
          <w:sz w:val="24"/>
          <w:szCs w:val="24"/>
        </w:rPr>
        <w:t xml:space="preserve"> </w:t>
      </w:r>
      <w:r w:rsidR="00FE53F3" w:rsidRPr="007A7045">
        <w:rPr>
          <w:rFonts w:ascii="Times New Roman" w:hAnsi="Times New Roman" w:cs="Times New Roman"/>
          <w:sz w:val="24"/>
          <w:szCs w:val="24"/>
        </w:rPr>
        <w:t xml:space="preserve">seadust </w:t>
      </w:r>
      <w:r w:rsidR="00FE53F3" w:rsidRPr="0034757F">
        <w:rPr>
          <w:rFonts w:ascii="Times New Roman" w:hAnsi="Times New Roman" w:cs="Times New Roman"/>
          <w:sz w:val="24"/>
          <w:szCs w:val="24"/>
        </w:rPr>
        <w:t>täiendatakse §-ga 43</w:t>
      </w:r>
      <w:r w:rsidR="004C046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E53F3" w:rsidRPr="0034757F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E12B417" w14:textId="77777777" w:rsidR="00FE53F3" w:rsidRPr="0034757F" w:rsidRDefault="00FE53F3" w:rsidP="00FE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93C95F" w14:textId="6C624CB1" w:rsidR="00FE53F3" w:rsidRPr="00234432" w:rsidRDefault="00FE53F3" w:rsidP="00FE53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4432">
        <w:rPr>
          <w:rFonts w:ascii="Times New Roman" w:hAnsi="Times New Roman" w:cs="Times New Roman"/>
          <w:bCs/>
          <w:sz w:val="24"/>
          <w:szCs w:val="24"/>
        </w:rPr>
        <w:t>„</w:t>
      </w:r>
      <w:r w:rsidRPr="00234432">
        <w:rPr>
          <w:rFonts w:ascii="Times New Roman" w:hAnsi="Times New Roman" w:cs="Times New Roman"/>
          <w:b/>
          <w:sz w:val="24"/>
          <w:szCs w:val="24"/>
        </w:rPr>
        <w:t>§ 43</w:t>
      </w:r>
      <w:r w:rsidR="0028612B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2344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8612B">
        <w:rPr>
          <w:rFonts w:ascii="Times New Roman" w:hAnsi="Times New Roman" w:cs="Times New Roman"/>
          <w:b/>
          <w:sz w:val="24"/>
          <w:szCs w:val="24"/>
        </w:rPr>
        <w:t>Paindliku tööaja</w:t>
      </w:r>
      <w:r w:rsidR="005F34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612B">
        <w:rPr>
          <w:rFonts w:ascii="Times New Roman" w:hAnsi="Times New Roman" w:cs="Times New Roman"/>
          <w:b/>
          <w:sz w:val="24"/>
          <w:szCs w:val="24"/>
        </w:rPr>
        <w:t>kokkulep</w:t>
      </w:r>
      <w:r w:rsidR="00086916">
        <w:rPr>
          <w:rFonts w:ascii="Times New Roman" w:hAnsi="Times New Roman" w:cs="Times New Roman"/>
          <w:b/>
          <w:sz w:val="24"/>
          <w:szCs w:val="24"/>
        </w:rPr>
        <w:t>e</w:t>
      </w:r>
    </w:p>
    <w:p w14:paraId="76A11474" w14:textId="77777777" w:rsidR="00FE53F3" w:rsidRDefault="00FE53F3" w:rsidP="00FE53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F50E20" w14:textId="0D5C8A6B" w:rsidR="00C8352C" w:rsidRDefault="0028612B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1FA9">
        <w:rPr>
          <w:rFonts w:ascii="Times New Roman" w:hAnsi="Times New Roman" w:cs="Times New Roman"/>
          <w:bCs/>
          <w:sz w:val="24"/>
          <w:szCs w:val="24"/>
        </w:rPr>
        <w:t>(1) Tööandja või</w:t>
      </w:r>
      <w:r w:rsidR="00526E2D">
        <w:rPr>
          <w:rFonts w:ascii="Times New Roman" w:hAnsi="Times New Roman" w:cs="Times New Roman"/>
          <w:bCs/>
          <w:sz w:val="24"/>
          <w:szCs w:val="24"/>
        </w:rPr>
        <w:t>b</w:t>
      </w:r>
      <w:r w:rsidR="00092D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5C4A">
        <w:rPr>
          <w:rFonts w:ascii="Times New Roman" w:hAnsi="Times New Roman" w:cs="Times New Roman"/>
          <w:bCs/>
          <w:sz w:val="24"/>
          <w:szCs w:val="24"/>
        </w:rPr>
        <w:t xml:space="preserve">kirjalikult </w:t>
      </w:r>
      <w:r w:rsidR="00F21FA9" w:rsidRPr="00F21FA9">
        <w:rPr>
          <w:rFonts w:ascii="Times New Roman" w:hAnsi="Times New Roman" w:cs="Times New Roman"/>
          <w:bCs/>
          <w:sz w:val="24"/>
          <w:szCs w:val="24"/>
        </w:rPr>
        <w:t xml:space="preserve">sõlmida </w:t>
      </w:r>
      <w:r w:rsidR="00114FF4" w:rsidRPr="00F21FA9">
        <w:rPr>
          <w:rFonts w:ascii="Times New Roman" w:hAnsi="Times New Roman" w:cs="Times New Roman"/>
          <w:bCs/>
          <w:sz w:val="24"/>
          <w:szCs w:val="24"/>
        </w:rPr>
        <w:t>paindliku tööaja kokkulep</w:t>
      </w:r>
      <w:r w:rsidR="009C797B">
        <w:rPr>
          <w:rFonts w:ascii="Times New Roman" w:hAnsi="Times New Roman" w:cs="Times New Roman"/>
          <w:bCs/>
          <w:sz w:val="24"/>
          <w:szCs w:val="24"/>
        </w:rPr>
        <w:t>p</w:t>
      </w:r>
      <w:r w:rsidR="00114FF4" w:rsidRPr="00F21FA9">
        <w:rPr>
          <w:rFonts w:ascii="Times New Roman" w:hAnsi="Times New Roman" w:cs="Times New Roman"/>
          <w:bCs/>
          <w:sz w:val="24"/>
          <w:szCs w:val="24"/>
        </w:rPr>
        <w:t>e, mille kohaselt töötaja tööaeg jaguneb kokkulepitud töötundideks ja lisatundideks</w:t>
      </w:r>
      <w:r w:rsidR="00D65C4A">
        <w:rPr>
          <w:rFonts w:ascii="Times New Roman" w:hAnsi="Times New Roman" w:cs="Times New Roman"/>
          <w:bCs/>
          <w:sz w:val="24"/>
          <w:szCs w:val="24"/>
        </w:rPr>
        <w:t>. Kokkuleppes peavad sisalduma kokkulepitud töötundide arv, lisatundide arv ja minimaalne lisatundidest etteteatamise aeg</w:t>
      </w:r>
      <w:r w:rsidR="00C8352C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7A5337" w14:textId="77777777" w:rsidR="00C8352C" w:rsidRDefault="00C8352C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F40C13" w14:textId="1B6BC577" w:rsidR="00A337DC" w:rsidRDefault="00C8352C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(2) Paindliku tööaja kokkuleppe</w:t>
      </w:r>
      <w:r w:rsidR="00D65C4A">
        <w:rPr>
          <w:rFonts w:ascii="Times New Roman" w:hAnsi="Times New Roman" w:cs="Times New Roman"/>
          <w:bCs/>
          <w:sz w:val="24"/>
          <w:szCs w:val="24"/>
        </w:rPr>
        <w:t xml:space="preserve"> võib sõlmida</w:t>
      </w:r>
      <w:r w:rsidR="00526E2D">
        <w:rPr>
          <w:rFonts w:ascii="Times New Roman" w:hAnsi="Times New Roman" w:cs="Times New Roman"/>
          <w:bCs/>
          <w:sz w:val="24"/>
          <w:szCs w:val="24"/>
        </w:rPr>
        <w:t xml:space="preserve"> töötajaga</w:t>
      </w:r>
      <w:r w:rsidR="009328E6">
        <w:rPr>
          <w:rFonts w:ascii="Times New Roman" w:hAnsi="Times New Roman" w:cs="Times New Roman"/>
          <w:bCs/>
          <w:sz w:val="24"/>
          <w:szCs w:val="24"/>
        </w:rPr>
        <w:t>, kelle puhul on täidetud vähemalt üks järgmistest tingimustest</w:t>
      </w:r>
      <w:r w:rsidR="00526E2D">
        <w:rPr>
          <w:rFonts w:ascii="Times New Roman" w:hAnsi="Times New Roman" w:cs="Times New Roman"/>
          <w:bCs/>
          <w:sz w:val="24"/>
          <w:szCs w:val="24"/>
        </w:rPr>
        <w:t>:</w:t>
      </w:r>
    </w:p>
    <w:p w14:paraId="65C19761" w14:textId="18DCBE70" w:rsidR="00A70B2C" w:rsidRPr="00F93DC0" w:rsidRDefault="00CC1CF7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65371342"/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9328E6">
        <w:rPr>
          <w:rFonts w:ascii="Times New Roman" w:hAnsi="Times New Roman" w:cs="Times New Roman"/>
          <w:bCs/>
          <w:sz w:val="24"/>
          <w:szCs w:val="24"/>
        </w:rPr>
        <w:t>töötaja</w:t>
      </w:r>
      <w:r w:rsidR="009328E6" w:rsidRPr="00114F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4FF4" w:rsidRPr="00114FF4">
        <w:rPr>
          <w:rFonts w:ascii="Times New Roman" w:hAnsi="Times New Roman" w:cs="Times New Roman"/>
          <w:bCs/>
          <w:sz w:val="24"/>
          <w:szCs w:val="24"/>
        </w:rPr>
        <w:t>omandab põhi-, kesk- või kõrgharidust</w:t>
      </w:r>
      <w:r w:rsidR="00E60B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0B0D" w:rsidRPr="00F93DC0">
        <w:rPr>
          <w:rFonts w:ascii="Times New Roman" w:hAnsi="Times New Roman" w:cs="Times New Roman"/>
          <w:bCs/>
          <w:sz w:val="24"/>
          <w:szCs w:val="24"/>
        </w:rPr>
        <w:t>või kutseharidust tasemeõppes</w:t>
      </w:r>
      <w:r w:rsidR="00A70B2C" w:rsidRPr="00F93DC0">
        <w:rPr>
          <w:rFonts w:ascii="Times New Roman" w:hAnsi="Times New Roman" w:cs="Times New Roman"/>
          <w:bCs/>
          <w:sz w:val="24"/>
          <w:szCs w:val="24"/>
        </w:rPr>
        <w:t>;</w:t>
      </w:r>
    </w:p>
    <w:p w14:paraId="2FCDD440" w14:textId="0D54263C" w:rsidR="00A70B2C" w:rsidRDefault="00A70B2C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9328E6">
        <w:rPr>
          <w:rFonts w:ascii="Times New Roman" w:hAnsi="Times New Roman" w:cs="Times New Roman"/>
          <w:bCs/>
          <w:sz w:val="24"/>
          <w:szCs w:val="24"/>
        </w:rPr>
        <w:t>töötaja</w:t>
      </w:r>
      <w:r w:rsidR="009328E6" w:rsidRPr="00114FF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on vanaduspensioniealine</w:t>
      </w:r>
      <w:r w:rsidR="00826426">
        <w:rPr>
          <w:rFonts w:ascii="Times New Roman" w:hAnsi="Times New Roman" w:cs="Times New Roman"/>
          <w:bCs/>
          <w:sz w:val="24"/>
          <w:szCs w:val="24"/>
        </w:rPr>
        <w:t xml:space="preserve"> või jäänud </w:t>
      </w:r>
      <w:r w:rsidR="00C86224">
        <w:rPr>
          <w:rFonts w:ascii="Times New Roman" w:hAnsi="Times New Roman" w:cs="Times New Roman"/>
          <w:bCs/>
          <w:sz w:val="24"/>
          <w:szCs w:val="24"/>
        </w:rPr>
        <w:t xml:space="preserve">paindlikule </w:t>
      </w:r>
      <w:r w:rsidR="00826426">
        <w:rPr>
          <w:rFonts w:ascii="Times New Roman" w:hAnsi="Times New Roman" w:cs="Times New Roman"/>
          <w:bCs/>
          <w:sz w:val="24"/>
          <w:szCs w:val="24"/>
        </w:rPr>
        <w:t>vanaduspensionile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159B3926" w14:textId="39FE55C8" w:rsidR="00DC149D" w:rsidRDefault="00A70B2C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="009328E6">
        <w:rPr>
          <w:rFonts w:ascii="Times New Roman" w:hAnsi="Times New Roman" w:cs="Times New Roman"/>
          <w:bCs/>
          <w:sz w:val="24"/>
          <w:szCs w:val="24"/>
        </w:rPr>
        <w:t>töötaja</w:t>
      </w:r>
      <w:r w:rsidR="009328E6" w:rsidRPr="00114F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76E">
        <w:rPr>
          <w:rFonts w:ascii="Times New Roman" w:hAnsi="Times New Roman" w:cs="Times New Roman"/>
          <w:bCs/>
          <w:sz w:val="24"/>
          <w:szCs w:val="24"/>
        </w:rPr>
        <w:t>on vähenenud töövõimega</w:t>
      </w:r>
      <w:r w:rsidR="00DC149D">
        <w:rPr>
          <w:rFonts w:ascii="Times New Roman" w:hAnsi="Times New Roman" w:cs="Times New Roman"/>
          <w:bCs/>
          <w:sz w:val="24"/>
          <w:szCs w:val="24"/>
        </w:rPr>
        <w:t>;</w:t>
      </w:r>
    </w:p>
    <w:p w14:paraId="13895775" w14:textId="017F2367" w:rsidR="009716D6" w:rsidRPr="00316C78" w:rsidRDefault="00CB3002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C78">
        <w:rPr>
          <w:rFonts w:ascii="Times New Roman" w:hAnsi="Times New Roman" w:cs="Times New Roman"/>
          <w:bCs/>
          <w:sz w:val="24"/>
          <w:szCs w:val="24"/>
        </w:rPr>
        <w:t>4</w:t>
      </w:r>
      <w:r w:rsidR="00105E62" w:rsidRPr="00316C78">
        <w:rPr>
          <w:rFonts w:ascii="Times New Roman" w:hAnsi="Times New Roman" w:cs="Times New Roman"/>
          <w:bCs/>
          <w:sz w:val="24"/>
          <w:szCs w:val="24"/>
        </w:rPr>
        <w:t xml:space="preserve">) töötaja kasvatab </w:t>
      </w:r>
      <w:r w:rsidR="00CB461F" w:rsidRPr="00316C78">
        <w:rPr>
          <w:rFonts w:ascii="Times New Roman" w:hAnsi="Times New Roman" w:cs="Times New Roman"/>
          <w:bCs/>
          <w:sz w:val="24"/>
          <w:szCs w:val="24"/>
        </w:rPr>
        <w:t>kuni</w:t>
      </w:r>
      <w:r w:rsidR="00105E62" w:rsidRPr="00316C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6C78">
        <w:rPr>
          <w:rFonts w:ascii="Times New Roman" w:hAnsi="Times New Roman" w:cs="Times New Roman"/>
          <w:bCs/>
          <w:sz w:val="24"/>
          <w:szCs w:val="24"/>
        </w:rPr>
        <w:t>seitsme</w:t>
      </w:r>
      <w:r w:rsidR="00105E62" w:rsidRPr="00316C78">
        <w:rPr>
          <w:rFonts w:ascii="Times New Roman" w:hAnsi="Times New Roman" w:cs="Times New Roman"/>
          <w:bCs/>
          <w:sz w:val="24"/>
          <w:szCs w:val="24"/>
        </w:rPr>
        <w:t>aastast last</w:t>
      </w:r>
      <w:r w:rsidR="00312E9D" w:rsidRPr="00316C78">
        <w:rPr>
          <w:rFonts w:ascii="Times New Roman" w:hAnsi="Times New Roman" w:cs="Times New Roman"/>
          <w:bCs/>
          <w:sz w:val="24"/>
          <w:szCs w:val="24"/>
        </w:rPr>
        <w:t>;</w:t>
      </w:r>
    </w:p>
    <w:p w14:paraId="61DB5419" w14:textId="77777777" w:rsidR="00EE55C9" w:rsidRDefault="00CB3002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CC1CF7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9328E6">
        <w:rPr>
          <w:rFonts w:ascii="Times New Roman" w:hAnsi="Times New Roman" w:cs="Times New Roman"/>
          <w:bCs/>
          <w:sz w:val="24"/>
          <w:szCs w:val="24"/>
        </w:rPr>
        <w:t xml:space="preserve">töötajale </w:t>
      </w:r>
      <w:r w:rsidR="00143D84">
        <w:rPr>
          <w:rFonts w:ascii="Times New Roman" w:hAnsi="Times New Roman" w:cs="Times New Roman"/>
          <w:bCs/>
          <w:sz w:val="24"/>
          <w:szCs w:val="24"/>
        </w:rPr>
        <w:t>on paindliku tööaja kokkuleppe sõlmimise võimalus ette nähtud</w:t>
      </w:r>
      <w:r w:rsidR="00143D84" w:rsidRPr="00143D84">
        <w:rPr>
          <w:rFonts w:ascii="Times New Roman" w:hAnsi="Times New Roman" w:cs="Times New Roman"/>
          <w:bCs/>
          <w:sz w:val="24"/>
          <w:szCs w:val="24"/>
        </w:rPr>
        <w:t xml:space="preserve"> kollektiivlepingus</w:t>
      </w:r>
      <w:r w:rsidR="00143D84">
        <w:rPr>
          <w:rFonts w:ascii="Times New Roman" w:hAnsi="Times New Roman" w:cs="Times New Roman"/>
          <w:bCs/>
          <w:sz w:val="24"/>
          <w:szCs w:val="24"/>
        </w:rPr>
        <w:t>.</w:t>
      </w:r>
      <w:bookmarkEnd w:id="1"/>
    </w:p>
    <w:p w14:paraId="7E133683" w14:textId="77777777" w:rsidR="00EE55C9" w:rsidRDefault="00EE55C9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7AE545" w14:textId="1050928F" w:rsidR="009C32C1" w:rsidRDefault="00143D84" w:rsidP="00114F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C8352C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) Paindliku tööaja kokkulep</w:t>
      </w:r>
      <w:r w:rsidR="00554FB8">
        <w:rPr>
          <w:rFonts w:ascii="Times New Roman" w:hAnsi="Times New Roman" w:cs="Times New Roman"/>
          <w:bCs/>
          <w:sz w:val="24"/>
          <w:szCs w:val="24"/>
        </w:rPr>
        <w:t xml:space="preserve">pe </w:t>
      </w:r>
      <w:r w:rsidR="007B587D">
        <w:rPr>
          <w:rFonts w:ascii="Times New Roman" w:hAnsi="Times New Roman" w:cs="Times New Roman"/>
          <w:bCs/>
          <w:sz w:val="24"/>
          <w:szCs w:val="24"/>
        </w:rPr>
        <w:t xml:space="preserve">võib </w:t>
      </w:r>
      <w:r w:rsidR="00554FB8">
        <w:rPr>
          <w:rFonts w:ascii="Times New Roman" w:hAnsi="Times New Roman" w:cs="Times New Roman"/>
          <w:bCs/>
          <w:sz w:val="24"/>
          <w:szCs w:val="24"/>
        </w:rPr>
        <w:t>sõlmida</w:t>
      </w:r>
      <w:r w:rsidR="009C797B">
        <w:rPr>
          <w:rFonts w:ascii="Times New Roman" w:hAnsi="Times New Roman" w:cs="Times New Roman"/>
          <w:bCs/>
          <w:sz w:val="24"/>
          <w:szCs w:val="24"/>
        </w:rPr>
        <w:t xml:space="preserve"> töötaja</w:t>
      </w:r>
      <w:r w:rsidR="004948F7">
        <w:rPr>
          <w:rFonts w:ascii="Times New Roman" w:hAnsi="Times New Roman" w:cs="Times New Roman"/>
          <w:bCs/>
          <w:sz w:val="24"/>
          <w:szCs w:val="24"/>
        </w:rPr>
        <w:t>ga, kelle</w:t>
      </w:r>
      <w:r w:rsidR="00526E2D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E383C34" w14:textId="038FE129" w:rsidR="00526E2D" w:rsidRDefault="00526E2D" w:rsidP="00114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CC1CF7" w:rsidRPr="0087289A">
        <w:rPr>
          <w:rFonts w:ascii="Times New Roman" w:hAnsi="Times New Roman" w:cs="Times New Roman"/>
          <w:sz w:val="24"/>
          <w:szCs w:val="24"/>
        </w:rPr>
        <w:t>tunnitasu on vähemalt 1,2-kordne käesoleva seaduse § 29 lõike 5 alusel kehtestatud tunnitasu alammäär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</w:p>
    <w:p w14:paraId="348707D2" w14:textId="11CF7A8E" w:rsidR="00114FF4" w:rsidRDefault="00526E2D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26E2D">
        <w:rPr>
          <w:rFonts w:ascii="Times New Roman" w:hAnsi="Times New Roman" w:cs="Times New Roman"/>
          <w:sz w:val="24"/>
          <w:szCs w:val="24"/>
        </w:rPr>
        <w:t>kokkulepitud töö</w:t>
      </w:r>
      <w:r w:rsidR="004C3A92">
        <w:rPr>
          <w:rFonts w:ascii="Times New Roman" w:hAnsi="Times New Roman" w:cs="Times New Roman"/>
          <w:sz w:val="24"/>
          <w:szCs w:val="24"/>
        </w:rPr>
        <w:t xml:space="preserve">tunnid </w:t>
      </w:r>
      <w:r>
        <w:rPr>
          <w:rFonts w:ascii="Times New Roman" w:hAnsi="Times New Roman" w:cs="Times New Roman"/>
          <w:sz w:val="24"/>
          <w:szCs w:val="24"/>
        </w:rPr>
        <w:t>on</w:t>
      </w:r>
      <w:r w:rsidRPr="00526E2D">
        <w:rPr>
          <w:rFonts w:ascii="Times New Roman" w:hAnsi="Times New Roman" w:cs="Times New Roman"/>
          <w:sz w:val="24"/>
          <w:szCs w:val="24"/>
        </w:rPr>
        <w:t xml:space="preserve"> vähemalt </w:t>
      </w:r>
      <w:r w:rsidR="005C2CC7">
        <w:rPr>
          <w:rFonts w:ascii="Times New Roman" w:hAnsi="Times New Roman" w:cs="Times New Roman"/>
          <w:sz w:val="24"/>
          <w:szCs w:val="24"/>
        </w:rPr>
        <w:t>kümme</w:t>
      </w:r>
      <w:r w:rsidRPr="00526E2D">
        <w:rPr>
          <w:rFonts w:ascii="Times New Roman" w:hAnsi="Times New Roman" w:cs="Times New Roman"/>
          <w:sz w:val="24"/>
          <w:szCs w:val="24"/>
        </w:rPr>
        <w:t xml:space="preserve"> tundi seitsmepäevase ajavahemiku jooksul</w:t>
      </w:r>
      <w:r w:rsidR="00CC1CF7" w:rsidRPr="0087289A">
        <w:rPr>
          <w:rFonts w:ascii="Times New Roman" w:hAnsi="Times New Roman" w:cs="Times New Roman"/>
          <w:sz w:val="24"/>
          <w:szCs w:val="24"/>
        </w:rPr>
        <w:t>.</w:t>
      </w:r>
    </w:p>
    <w:p w14:paraId="3EF35567" w14:textId="77777777" w:rsidR="00952BFD" w:rsidRDefault="00952BFD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94D8DC" w14:textId="5DD5324E" w:rsidR="00852889" w:rsidRPr="009D3361" w:rsidRDefault="00852889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3361">
        <w:rPr>
          <w:rFonts w:ascii="Times New Roman" w:hAnsi="Times New Roman" w:cs="Times New Roman"/>
          <w:bCs/>
          <w:sz w:val="24"/>
          <w:szCs w:val="24"/>
        </w:rPr>
        <w:t>(</w:t>
      </w:r>
      <w:r w:rsidR="00C8352C">
        <w:rPr>
          <w:rFonts w:ascii="Times New Roman" w:hAnsi="Times New Roman" w:cs="Times New Roman"/>
          <w:bCs/>
          <w:sz w:val="24"/>
          <w:szCs w:val="24"/>
        </w:rPr>
        <w:t>4</w:t>
      </w:r>
      <w:r w:rsidRPr="009D3361">
        <w:rPr>
          <w:rFonts w:ascii="Times New Roman" w:hAnsi="Times New Roman" w:cs="Times New Roman"/>
          <w:bCs/>
          <w:sz w:val="24"/>
          <w:szCs w:val="24"/>
        </w:rPr>
        <w:t>)</w:t>
      </w:r>
      <w:r w:rsidR="0005483D" w:rsidRPr="009D3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00D2">
        <w:rPr>
          <w:rFonts w:ascii="Times New Roman" w:hAnsi="Times New Roman" w:cs="Times New Roman"/>
          <w:bCs/>
          <w:sz w:val="24"/>
          <w:szCs w:val="24"/>
        </w:rPr>
        <w:t>Käesoleva paragrahvi</w:t>
      </w:r>
      <w:r w:rsidR="00D112C7">
        <w:rPr>
          <w:rFonts w:ascii="Times New Roman" w:hAnsi="Times New Roman" w:cs="Times New Roman"/>
          <w:bCs/>
          <w:sz w:val="24"/>
          <w:szCs w:val="24"/>
        </w:rPr>
        <w:t xml:space="preserve"> lõike </w:t>
      </w:r>
      <w:r w:rsidR="00C8352C">
        <w:rPr>
          <w:rFonts w:ascii="Times New Roman" w:hAnsi="Times New Roman" w:cs="Times New Roman"/>
          <w:bCs/>
          <w:sz w:val="24"/>
          <w:szCs w:val="24"/>
        </w:rPr>
        <w:t>3</w:t>
      </w:r>
      <w:r w:rsidR="003555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3372">
        <w:rPr>
          <w:rFonts w:ascii="Times New Roman" w:hAnsi="Times New Roman" w:cs="Times New Roman"/>
          <w:bCs/>
          <w:sz w:val="24"/>
          <w:szCs w:val="24"/>
        </w:rPr>
        <w:t xml:space="preserve">punktis 1 </w:t>
      </w:r>
      <w:r w:rsidR="003555F3">
        <w:rPr>
          <w:rFonts w:ascii="Times New Roman" w:hAnsi="Times New Roman" w:cs="Times New Roman"/>
          <w:bCs/>
          <w:sz w:val="24"/>
          <w:szCs w:val="24"/>
        </w:rPr>
        <w:t xml:space="preserve">sätestatud </w:t>
      </w:r>
      <w:r w:rsidR="001067B4">
        <w:rPr>
          <w:rFonts w:ascii="Times New Roman" w:hAnsi="Times New Roman" w:cs="Times New Roman"/>
          <w:bCs/>
          <w:sz w:val="24"/>
          <w:szCs w:val="24"/>
        </w:rPr>
        <w:t>t</w:t>
      </w:r>
      <w:r w:rsidRPr="009D3361">
        <w:rPr>
          <w:rFonts w:ascii="Times New Roman" w:hAnsi="Times New Roman" w:cs="Times New Roman"/>
          <w:bCs/>
          <w:sz w:val="24"/>
          <w:szCs w:val="24"/>
        </w:rPr>
        <w:t xml:space="preserve">unnitasu nõuet ei kohaldata alaealise </w:t>
      </w:r>
      <w:commentRangeStart w:id="2"/>
      <w:ins w:id="3" w:author="Mari Koik" w:date="2024-11-25T15:33:00Z">
        <w:r w:rsidR="003E1FFE">
          <w:rPr>
            <w:rFonts w:ascii="Times New Roman" w:hAnsi="Times New Roman" w:cs="Times New Roman"/>
            <w:bCs/>
            <w:sz w:val="24"/>
            <w:szCs w:val="24"/>
          </w:rPr>
          <w:t xml:space="preserve">puhul </w:t>
        </w:r>
      </w:ins>
      <w:del w:id="4" w:author="Mari Koik" w:date="2024-11-25T14:49:00Z">
        <w:r w:rsidRPr="009D3361" w:rsidDel="005B3233">
          <w:rPr>
            <w:rFonts w:ascii="Times New Roman" w:hAnsi="Times New Roman" w:cs="Times New Roman"/>
            <w:bCs/>
            <w:sz w:val="24"/>
            <w:szCs w:val="24"/>
          </w:rPr>
          <w:delText xml:space="preserve">ning </w:delText>
        </w:r>
      </w:del>
      <w:ins w:id="5" w:author="Mari Koik" w:date="2024-11-25T14:49:00Z">
        <w:r w:rsidR="005B3233">
          <w:rPr>
            <w:rFonts w:ascii="Times New Roman" w:hAnsi="Times New Roman" w:cs="Times New Roman"/>
            <w:bCs/>
            <w:sz w:val="24"/>
            <w:szCs w:val="24"/>
          </w:rPr>
          <w:t>ja</w:t>
        </w:r>
        <w:r w:rsidR="005B3233" w:rsidRPr="009D3361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ins>
      <w:commentRangeEnd w:id="2"/>
      <w:ins w:id="6" w:author="Mari Koik" w:date="2024-11-27T10:40:00Z">
        <w:r w:rsidR="00485005">
          <w:rPr>
            <w:rStyle w:val="Kommentaariviide"/>
          </w:rPr>
          <w:commentReference w:id="2"/>
        </w:r>
      </w:ins>
      <w:r w:rsidRPr="009D3361">
        <w:rPr>
          <w:rFonts w:ascii="Times New Roman" w:hAnsi="Times New Roman" w:cs="Times New Roman"/>
          <w:bCs/>
          <w:sz w:val="24"/>
          <w:szCs w:val="24"/>
        </w:rPr>
        <w:t xml:space="preserve">töötaja puhul, kes on tööandja juures töötanud vähem kui </w:t>
      </w:r>
      <w:r w:rsidR="0010799D" w:rsidRPr="009D3361">
        <w:rPr>
          <w:rFonts w:ascii="Times New Roman" w:hAnsi="Times New Roman" w:cs="Times New Roman"/>
          <w:bCs/>
          <w:sz w:val="24"/>
          <w:szCs w:val="24"/>
        </w:rPr>
        <w:t>neli</w:t>
      </w:r>
      <w:r w:rsidRPr="009D3361">
        <w:rPr>
          <w:rFonts w:ascii="Times New Roman" w:hAnsi="Times New Roman" w:cs="Times New Roman"/>
          <w:bCs/>
          <w:sz w:val="24"/>
          <w:szCs w:val="24"/>
        </w:rPr>
        <w:t xml:space="preserve"> kuud </w:t>
      </w:r>
      <w:r w:rsidR="00CB3002" w:rsidRPr="009D3361">
        <w:rPr>
          <w:rFonts w:ascii="Times New Roman" w:hAnsi="Times New Roman" w:cs="Times New Roman"/>
          <w:bCs/>
          <w:sz w:val="24"/>
          <w:szCs w:val="24"/>
        </w:rPr>
        <w:t>või</w:t>
      </w:r>
      <w:r w:rsidRPr="009D3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792C" w:rsidRPr="009D3361">
        <w:rPr>
          <w:rFonts w:ascii="Times New Roman" w:hAnsi="Times New Roman" w:cs="Times New Roman"/>
          <w:bCs/>
          <w:sz w:val="24"/>
          <w:szCs w:val="24"/>
        </w:rPr>
        <w:t xml:space="preserve">kokku </w:t>
      </w:r>
      <w:r w:rsidRPr="009D3361">
        <w:rPr>
          <w:rFonts w:ascii="Times New Roman" w:hAnsi="Times New Roman" w:cs="Times New Roman"/>
          <w:bCs/>
          <w:sz w:val="24"/>
          <w:szCs w:val="24"/>
        </w:rPr>
        <w:t xml:space="preserve">vähem kui </w:t>
      </w:r>
      <w:r w:rsidR="003421DE" w:rsidRPr="009D3361">
        <w:rPr>
          <w:rFonts w:ascii="Times New Roman" w:hAnsi="Times New Roman" w:cs="Times New Roman"/>
          <w:bCs/>
          <w:sz w:val="24"/>
          <w:szCs w:val="24"/>
        </w:rPr>
        <w:t>168</w:t>
      </w:r>
      <w:r w:rsidRPr="009D3361">
        <w:rPr>
          <w:rFonts w:ascii="Times New Roman" w:hAnsi="Times New Roman" w:cs="Times New Roman"/>
          <w:bCs/>
          <w:sz w:val="24"/>
          <w:szCs w:val="24"/>
        </w:rPr>
        <w:t xml:space="preserve"> tundi. Käesoleva</w:t>
      </w:r>
      <w:ins w:id="7" w:author="Mari Koik" w:date="2024-11-25T14:35:00Z">
        <w:r w:rsidR="006A4225">
          <w:rPr>
            <w:rFonts w:ascii="Times New Roman" w:hAnsi="Times New Roman" w:cs="Times New Roman"/>
            <w:bCs/>
            <w:sz w:val="24"/>
            <w:szCs w:val="24"/>
          </w:rPr>
          <w:t>s</w:t>
        </w:r>
      </w:ins>
      <w:r w:rsidRPr="009D3361">
        <w:rPr>
          <w:rFonts w:ascii="Times New Roman" w:hAnsi="Times New Roman" w:cs="Times New Roman"/>
          <w:bCs/>
          <w:sz w:val="24"/>
          <w:szCs w:val="24"/>
        </w:rPr>
        <w:t xml:space="preserve"> lõike</w:t>
      </w:r>
      <w:del w:id="8" w:author="Mari Koik" w:date="2024-11-25T14:35:00Z">
        <w:r w:rsidRPr="009D3361" w:rsidDel="006A4225">
          <w:rPr>
            <w:rFonts w:ascii="Times New Roman" w:hAnsi="Times New Roman" w:cs="Times New Roman"/>
            <w:bCs/>
            <w:sz w:val="24"/>
            <w:szCs w:val="24"/>
          </w:rPr>
          <w:delText xml:space="preserve"> tähenduse</w:delText>
        </w:r>
      </w:del>
      <w:r w:rsidRPr="009D3361">
        <w:rPr>
          <w:rFonts w:ascii="Times New Roman" w:hAnsi="Times New Roman" w:cs="Times New Roman"/>
          <w:bCs/>
          <w:sz w:val="24"/>
          <w:szCs w:val="24"/>
        </w:rPr>
        <w:t xml:space="preserve">s </w:t>
      </w:r>
      <w:del w:id="9" w:author="Mari Koik" w:date="2024-11-25T14:35:00Z">
        <w:r w:rsidRPr="009D3361" w:rsidDel="006A4225">
          <w:rPr>
            <w:rFonts w:ascii="Times New Roman" w:hAnsi="Times New Roman" w:cs="Times New Roman"/>
            <w:bCs/>
            <w:sz w:val="24"/>
            <w:szCs w:val="24"/>
          </w:rPr>
          <w:delText xml:space="preserve">käsitletakse </w:delText>
        </w:r>
      </w:del>
      <w:ins w:id="10" w:author="Mari Koik" w:date="2024-11-25T14:35:00Z">
        <w:r w:rsidR="006A4225" w:rsidRPr="009D3361">
          <w:rPr>
            <w:rFonts w:ascii="Times New Roman" w:hAnsi="Times New Roman" w:cs="Times New Roman"/>
            <w:bCs/>
            <w:sz w:val="24"/>
            <w:szCs w:val="24"/>
          </w:rPr>
          <w:t>käsit</w:t>
        </w:r>
        <w:r w:rsidR="006A4225">
          <w:rPr>
            <w:rFonts w:ascii="Times New Roman" w:hAnsi="Times New Roman" w:cs="Times New Roman"/>
            <w:bCs/>
            <w:sz w:val="24"/>
            <w:szCs w:val="24"/>
          </w:rPr>
          <w:t>a</w:t>
        </w:r>
        <w:r w:rsidR="006A4225" w:rsidRPr="009D3361">
          <w:rPr>
            <w:rFonts w:ascii="Times New Roman" w:hAnsi="Times New Roman" w:cs="Times New Roman"/>
            <w:bCs/>
            <w:sz w:val="24"/>
            <w:szCs w:val="24"/>
          </w:rPr>
          <w:t xml:space="preserve">takse </w:t>
        </w:r>
      </w:ins>
      <w:r w:rsidRPr="009D3361">
        <w:rPr>
          <w:rFonts w:ascii="Times New Roman" w:hAnsi="Times New Roman" w:cs="Times New Roman"/>
          <w:bCs/>
          <w:sz w:val="24"/>
          <w:szCs w:val="24"/>
        </w:rPr>
        <w:t>töötamisena sotsiaalmaksuga maksustatud tulu teenimist töö- või teenuse osutamise lepingu alusel.</w:t>
      </w:r>
    </w:p>
    <w:p w14:paraId="05BD569B" w14:textId="77777777" w:rsidR="00BD64EE" w:rsidRDefault="00BD64EE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F977E7" w14:textId="2DF303A6" w:rsidR="005A48E8" w:rsidRDefault="00A70C04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C8352C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bookmarkStart w:id="11" w:name="_Hlk165371558"/>
      <w:r w:rsidRPr="00A70C04">
        <w:rPr>
          <w:rFonts w:ascii="Times New Roman" w:hAnsi="Times New Roman" w:cs="Times New Roman"/>
          <w:bCs/>
          <w:sz w:val="24"/>
          <w:szCs w:val="24"/>
        </w:rPr>
        <w:t>Kokkulepitud töö</w:t>
      </w:r>
      <w:r w:rsidR="004139D3">
        <w:rPr>
          <w:rFonts w:ascii="Times New Roman" w:hAnsi="Times New Roman" w:cs="Times New Roman"/>
          <w:bCs/>
          <w:sz w:val="24"/>
          <w:szCs w:val="24"/>
        </w:rPr>
        <w:t>tunnid</w:t>
      </w:r>
      <w:r w:rsidRPr="00A70C04">
        <w:rPr>
          <w:rFonts w:ascii="Times New Roman" w:hAnsi="Times New Roman" w:cs="Times New Roman"/>
          <w:bCs/>
          <w:sz w:val="24"/>
          <w:szCs w:val="24"/>
        </w:rPr>
        <w:t xml:space="preserve"> ja lisatunnid kokku ei tohi ületada täistööaega.</w:t>
      </w:r>
      <w:r w:rsidR="005A48E8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11"/>
    </w:p>
    <w:p w14:paraId="3C267582" w14:textId="77777777" w:rsidR="005A48E8" w:rsidRDefault="005A48E8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17D974" w14:textId="0A962C73" w:rsidR="00A70C04" w:rsidRDefault="005A48E8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C8352C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) Kui töötaja töötab üle kokkulepitud töö</w:t>
      </w:r>
      <w:r w:rsidR="004139D3">
        <w:rPr>
          <w:rFonts w:ascii="Times New Roman" w:hAnsi="Times New Roman" w:cs="Times New Roman"/>
          <w:bCs/>
          <w:sz w:val="24"/>
          <w:szCs w:val="24"/>
        </w:rPr>
        <w:t>tundide</w:t>
      </w:r>
      <w:r>
        <w:rPr>
          <w:rFonts w:ascii="Times New Roman" w:hAnsi="Times New Roman" w:cs="Times New Roman"/>
          <w:bCs/>
          <w:sz w:val="24"/>
          <w:szCs w:val="24"/>
        </w:rPr>
        <w:t xml:space="preserve"> ja lisatundide, </w:t>
      </w:r>
      <w:r w:rsidR="009C797B">
        <w:rPr>
          <w:rFonts w:ascii="Times New Roman" w:hAnsi="Times New Roman" w:cs="Times New Roman"/>
          <w:bCs/>
          <w:sz w:val="24"/>
          <w:szCs w:val="24"/>
        </w:rPr>
        <w:t>kohaldatakse</w:t>
      </w:r>
      <w:r>
        <w:rPr>
          <w:rFonts w:ascii="Times New Roman" w:hAnsi="Times New Roman" w:cs="Times New Roman"/>
          <w:bCs/>
          <w:sz w:val="24"/>
          <w:szCs w:val="24"/>
        </w:rPr>
        <w:t xml:space="preserve"> käesoleva seaduse </w:t>
      </w:r>
      <w:r w:rsidR="009601C2">
        <w:rPr>
          <w:rFonts w:ascii="Times New Roman" w:hAnsi="Times New Roman" w:cs="Times New Roman"/>
          <w:bCs/>
          <w:sz w:val="24"/>
          <w:szCs w:val="24"/>
        </w:rPr>
        <w:t xml:space="preserve">§-s </w:t>
      </w:r>
      <w:r>
        <w:rPr>
          <w:rFonts w:ascii="Times New Roman" w:hAnsi="Times New Roman" w:cs="Times New Roman"/>
          <w:bCs/>
          <w:sz w:val="24"/>
          <w:szCs w:val="24"/>
        </w:rPr>
        <w:t>44</w:t>
      </w:r>
      <w:r w:rsidR="009601C2">
        <w:rPr>
          <w:rFonts w:ascii="Times New Roman" w:hAnsi="Times New Roman" w:cs="Times New Roman"/>
          <w:bCs/>
          <w:sz w:val="24"/>
          <w:szCs w:val="24"/>
        </w:rPr>
        <w:t xml:space="preserve"> sätestatut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22DB640" w14:textId="77777777" w:rsidR="00A70C04" w:rsidRDefault="00A70C04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45B173" w14:textId="0E8D54E9" w:rsidR="0028612B" w:rsidRPr="0028612B" w:rsidRDefault="00503998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C8352C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 xml:space="preserve">Töötajal on õigus </w:t>
      </w:r>
      <w:r>
        <w:rPr>
          <w:rFonts w:ascii="Times New Roman" w:hAnsi="Times New Roman" w:cs="Times New Roman"/>
          <w:bCs/>
          <w:sz w:val="24"/>
          <w:szCs w:val="24"/>
        </w:rPr>
        <w:t>lisatun</w:t>
      </w:r>
      <w:r w:rsidR="008F583B">
        <w:rPr>
          <w:rFonts w:ascii="Times New Roman" w:hAnsi="Times New Roman" w:cs="Times New Roman"/>
          <w:bCs/>
          <w:sz w:val="24"/>
          <w:szCs w:val="24"/>
        </w:rPr>
        <w:t xml:space="preserve">dide 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 xml:space="preserve">tegemisest keelduda. </w:t>
      </w:r>
      <w:r w:rsidR="008F583B">
        <w:rPr>
          <w:rFonts w:ascii="Times New Roman" w:hAnsi="Times New Roman" w:cs="Times New Roman"/>
          <w:bCs/>
          <w:sz w:val="24"/>
          <w:szCs w:val="24"/>
        </w:rPr>
        <w:t>Lisa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 xml:space="preserve">tundidega nõustumist kinnitab töötaja </w:t>
      </w:r>
      <w:r w:rsidR="00D6281B">
        <w:rPr>
          <w:rFonts w:ascii="Times New Roman" w:hAnsi="Times New Roman" w:cs="Times New Roman"/>
          <w:bCs/>
          <w:sz w:val="24"/>
          <w:szCs w:val="24"/>
        </w:rPr>
        <w:t xml:space="preserve">eelnevalt 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>iga kord kirjalikku taasesitamist võimaldavas vormis.</w:t>
      </w:r>
    </w:p>
    <w:p w14:paraId="08B563AB" w14:textId="77777777" w:rsidR="0028612B" w:rsidRPr="0028612B" w:rsidRDefault="0028612B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BD5743" w14:textId="522D8C6F" w:rsidR="0028612B" w:rsidRPr="0028612B" w:rsidRDefault="0028612B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12B">
        <w:rPr>
          <w:rFonts w:ascii="Times New Roman" w:hAnsi="Times New Roman" w:cs="Times New Roman"/>
          <w:bCs/>
          <w:sz w:val="24"/>
          <w:szCs w:val="24"/>
        </w:rPr>
        <w:lastRenderedPageBreak/>
        <w:t>(</w:t>
      </w:r>
      <w:r w:rsidR="00C8352C">
        <w:rPr>
          <w:rFonts w:ascii="Times New Roman" w:hAnsi="Times New Roman" w:cs="Times New Roman"/>
          <w:bCs/>
          <w:sz w:val="24"/>
          <w:szCs w:val="24"/>
        </w:rPr>
        <w:t>8</w:t>
      </w:r>
      <w:r w:rsidRPr="0028612B">
        <w:rPr>
          <w:rFonts w:ascii="Times New Roman" w:hAnsi="Times New Roman" w:cs="Times New Roman"/>
          <w:bCs/>
          <w:sz w:val="24"/>
          <w:szCs w:val="24"/>
        </w:rPr>
        <w:t xml:space="preserve">) </w:t>
      </w:r>
      <w:commentRangeStart w:id="12"/>
      <w:r w:rsidRPr="0028612B">
        <w:rPr>
          <w:rFonts w:ascii="Times New Roman" w:hAnsi="Times New Roman" w:cs="Times New Roman"/>
          <w:bCs/>
          <w:sz w:val="24"/>
          <w:szCs w:val="24"/>
        </w:rPr>
        <w:t xml:space="preserve">Summeeritud tööaja arvestuse korral võib </w:t>
      </w:r>
      <w:del w:id="13" w:author="Mari Koik" w:date="2024-11-26T14:25:00Z">
        <w:r w:rsidRPr="0028612B" w:rsidDel="00C10ACF">
          <w:rPr>
            <w:rFonts w:ascii="Times New Roman" w:hAnsi="Times New Roman" w:cs="Times New Roman"/>
            <w:bCs/>
            <w:sz w:val="24"/>
            <w:szCs w:val="24"/>
          </w:rPr>
          <w:delText xml:space="preserve">töötaja </w:delText>
        </w:r>
      </w:del>
      <w:r w:rsidR="006447EC">
        <w:rPr>
          <w:rFonts w:ascii="Times New Roman" w:hAnsi="Times New Roman" w:cs="Times New Roman"/>
          <w:bCs/>
          <w:sz w:val="24"/>
          <w:szCs w:val="24"/>
        </w:rPr>
        <w:t>lisa</w:t>
      </w:r>
      <w:r w:rsidRPr="0028612B">
        <w:rPr>
          <w:rFonts w:ascii="Times New Roman" w:hAnsi="Times New Roman" w:cs="Times New Roman"/>
          <w:bCs/>
          <w:sz w:val="24"/>
          <w:szCs w:val="24"/>
        </w:rPr>
        <w:t xml:space="preserve">tunde summeerida. </w:t>
      </w:r>
      <w:ins w:id="14" w:author="Mari Koik" w:date="2024-11-26T14:24:00Z">
        <w:r w:rsidR="00C10ACF">
          <w:rPr>
            <w:rFonts w:ascii="Times New Roman" w:hAnsi="Times New Roman" w:cs="Times New Roman"/>
            <w:bCs/>
            <w:sz w:val="24"/>
            <w:szCs w:val="24"/>
          </w:rPr>
          <w:t>T</w:t>
        </w:r>
        <w:r w:rsidR="00C10ACF" w:rsidRPr="006447EC">
          <w:rPr>
            <w:rFonts w:ascii="Times New Roman" w:hAnsi="Times New Roman" w:cs="Times New Roman"/>
            <w:bCs/>
            <w:sz w:val="24"/>
            <w:szCs w:val="24"/>
          </w:rPr>
          <w:t>ööandja summeeri</w:t>
        </w:r>
        <w:r w:rsidR="00C10ACF">
          <w:rPr>
            <w:rFonts w:ascii="Times New Roman" w:hAnsi="Times New Roman" w:cs="Times New Roman"/>
            <w:bCs/>
            <w:sz w:val="24"/>
            <w:szCs w:val="24"/>
          </w:rPr>
          <w:t>b</w:t>
        </w:r>
        <w:r w:rsidR="00C10ACF" w:rsidRPr="006447EC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ins>
      <w:del w:id="15" w:author="Mari Koik" w:date="2024-11-26T14:24:00Z">
        <w:r w:rsidR="006447EC" w:rsidRPr="006447EC" w:rsidDel="00C10ACF">
          <w:rPr>
            <w:rFonts w:ascii="Times New Roman" w:hAnsi="Times New Roman" w:cs="Times New Roman"/>
            <w:bCs/>
            <w:sz w:val="24"/>
            <w:szCs w:val="24"/>
          </w:rPr>
          <w:delText xml:space="preserve">Töötajaga </w:delText>
        </w:r>
      </w:del>
      <w:ins w:id="16" w:author="Mari Koik" w:date="2024-11-26T14:24:00Z">
        <w:r w:rsidR="00C10ACF">
          <w:rPr>
            <w:rFonts w:ascii="Times New Roman" w:hAnsi="Times New Roman" w:cs="Times New Roman"/>
            <w:bCs/>
            <w:sz w:val="24"/>
            <w:szCs w:val="24"/>
          </w:rPr>
          <w:t>t</w:t>
        </w:r>
        <w:r w:rsidR="00C10ACF" w:rsidRPr="006447EC">
          <w:rPr>
            <w:rFonts w:ascii="Times New Roman" w:hAnsi="Times New Roman" w:cs="Times New Roman"/>
            <w:bCs/>
            <w:sz w:val="24"/>
            <w:szCs w:val="24"/>
          </w:rPr>
          <w:t xml:space="preserve">öötajaga </w:t>
        </w:r>
      </w:ins>
      <w:r w:rsidR="006447EC" w:rsidRPr="006447EC">
        <w:rPr>
          <w:rFonts w:ascii="Times New Roman" w:hAnsi="Times New Roman" w:cs="Times New Roman"/>
          <w:bCs/>
          <w:sz w:val="24"/>
          <w:szCs w:val="24"/>
        </w:rPr>
        <w:t xml:space="preserve">kokkulepitud </w:t>
      </w:r>
      <w:del w:id="17" w:author="Mari Koik" w:date="2024-11-26T14:23:00Z">
        <w:r w:rsidR="006447EC" w:rsidRPr="006447EC" w:rsidDel="00C10ACF">
          <w:rPr>
            <w:rFonts w:ascii="Times New Roman" w:hAnsi="Times New Roman" w:cs="Times New Roman"/>
            <w:bCs/>
            <w:sz w:val="24"/>
            <w:szCs w:val="24"/>
          </w:rPr>
          <w:delText xml:space="preserve">töötundide </w:delText>
        </w:r>
      </w:del>
      <w:ins w:id="18" w:author="Mari Koik" w:date="2024-11-26T14:23:00Z">
        <w:r w:rsidR="00C10ACF" w:rsidRPr="006447EC">
          <w:rPr>
            <w:rFonts w:ascii="Times New Roman" w:hAnsi="Times New Roman" w:cs="Times New Roman"/>
            <w:bCs/>
            <w:sz w:val="24"/>
            <w:szCs w:val="24"/>
          </w:rPr>
          <w:t>töötun</w:t>
        </w:r>
        <w:r w:rsidR="00C10ACF">
          <w:rPr>
            <w:rFonts w:ascii="Times New Roman" w:hAnsi="Times New Roman" w:cs="Times New Roman"/>
            <w:bCs/>
            <w:sz w:val="24"/>
            <w:szCs w:val="24"/>
          </w:rPr>
          <w:t>n</w:t>
        </w:r>
      </w:ins>
      <w:ins w:id="19" w:author="Mari Koik" w:date="2024-11-26T14:24:00Z">
        <w:r w:rsidR="00C10ACF">
          <w:rPr>
            <w:rFonts w:ascii="Times New Roman" w:hAnsi="Times New Roman" w:cs="Times New Roman"/>
            <w:bCs/>
            <w:sz w:val="24"/>
            <w:szCs w:val="24"/>
          </w:rPr>
          <w:t>id</w:t>
        </w:r>
      </w:ins>
      <w:ins w:id="20" w:author="Mari Koik" w:date="2024-11-26T14:23:00Z">
        <w:r w:rsidR="00C10ACF" w:rsidRPr="006447EC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ins>
      <w:r w:rsidR="006447EC" w:rsidRPr="006447EC"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6447EC">
        <w:rPr>
          <w:rFonts w:ascii="Times New Roman" w:hAnsi="Times New Roman" w:cs="Times New Roman"/>
          <w:bCs/>
          <w:sz w:val="24"/>
          <w:szCs w:val="24"/>
        </w:rPr>
        <w:t>lisa</w:t>
      </w:r>
      <w:r w:rsidR="006447EC" w:rsidRPr="006447EC">
        <w:rPr>
          <w:rFonts w:ascii="Times New Roman" w:hAnsi="Times New Roman" w:cs="Times New Roman"/>
          <w:bCs/>
          <w:sz w:val="24"/>
          <w:szCs w:val="24"/>
        </w:rPr>
        <w:t>tun</w:t>
      </w:r>
      <w:ins w:id="21" w:author="Mari Koik" w:date="2024-11-26T14:24:00Z">
        <w:r w:rsidR="00C10ACF">
          <w:rPr>
            <w:rFonts w:ascii="Times New Roman" w:hAnsi="Times New Roman" w:cs="Times New Roman"/>
            <w:bCs/>
            <w:sz w:val="24"/>
            <w:szCs w:val="24"/>
          </w:rPr>
          <w:t>nid</w:t>
        </w:r>
      </w:ins>
      <w:del w:id="22" w:author="Mari Koik" w:date="2024-11-26T14:24:00Z">
        <w:r w:rsidR="006447EC" w:rsidRPr="006447EC" w:rsidDel="00C10ACF">
          <w:rPr>
            <w:rFonts w:ascii="Times New Roman" w:hAnsi="Times New Roman" w:cs="Times New Roman"/>
            <w:bCs/>
            <w:sz w:val="24"/>
            <w:szCs w:val="24"/>
          </w:rPr>
          <w:delText>dide</w:delText>
        </w:r>
      </w:del>
      <w:r w:rsidR="006447EC" w:rsidRPr="006447EC">
        <w:rPr>
          <w:rFonts w:ascii="Times New Roman" w:hAnsi="Times New Roman" w:cs="Times New Roman"/>
          <w:bCs/>
          <w:sz w:val="24"/>
          <w:szCs w:val="24"/>
        </w:rPr>
        <w:t xml:space="preserve"> </w:t>
      </w:r>
      <w:del w:id="23" w:author="Mari Koik" w:date="2024-11-26T14:24:00Z">
        <w:r w:rsidR="006447EC" w:rsidRPr="006447EC" w:rsidDel="00C10ACF">
          <w:rPr>
            <w:rFonts w:ascii="Times New Roman" w:hAnsi="Times New Roman" w:cs="Times New Roman"/>
            <w:bCs/>
            <w:sz w:val="24"/>
            <w:szCs w:val="24"/>
          </w:rPr>
          <w:delText xml:space="preserve">summeerimisel kasutab tööandja </w:delText>
        </w:r>
      </w:del>
      <w:r w:rsidR="006447EC" w:rsidRPr="006447EC">
        <w:rPr>
          <w:rFonts w:ascii="Times New Roman" w:hAnsi="Times New Roman" w:cs="Times New Roman"/>
          <w:bCs/>
          <w:sz w:val="24"/>
          <w:szCs w:val="24"/>
        </w:rPr>
        <w:t>sama arvestusperioodi</w:t>
      </w:r>
      <w:ins w:id="24" w:author="Mari Koik" w:date="2024-11-26T14:24:00Z">
        <w:r w:rsidR="00C10ACF">
          <w:rPr>
            <w:rFonts w:ascii="Times New Roman" w:hAnsi="Times New Roman" w:cs="Times New Roman"/>
            <w:bCs/>
            <w:sz w:val="24"/>
            <w:szCs w:val="24"/>
          </w:rPr>
          <w:t xml:space="preserve"> alusel</w:t>
        </w:r>
      </w:ins>
      <w:commentRangeEnd w:id="12"/>
      <w:ins w:id="25" w:author="Mari Koik" w:date="2024-11-26T14:26:00Z">
        <w:r w:rsidR="00154E28">
          <w:rPr>
            <w:rStyle w:val="Kommentaariviide"/>
          </w:rPr>
          <w:commentReference w:id="12"/>
        </w:r>
      </w:ins>
      <w:r w:rsidR="006447EC" w:rsidRPr="006447EC">
        <w:rPr>
          <w:rFonts w:ascii="Times New Roman" w:hAnsi="Times New Roman" w:cs="Times New Roman"/>
          <w:bCs/>
          <w:sz w:val="24"/>
          <w:szCs w:val="24"/>
        </w:rPr>
        <w:t>.</w:t>
      </w:r>
      <w:r w:rsidR="006447E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7C96B66" w14:textId="77777777" w:rsidR="0028612B" w:rsidRPr="0028612B" w:rsidRDefault="0028612B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617715" w14:textId="0CCDC86F" w:rsidR="004C046C" w:rsidRDefault="0028612B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12B">
        <w:rPr>
          <w:rFonts w:ascii="Times New Roman" w:hAnsi="Times New Roman" w:cs="Times New Roman"/>
          <w:bCs/>
          <w:sz w:val="24"/>
          <w:szCs w:val="24"/>
        </w:rPr>
        <w:t>(</w:t>
      </w:r>
      <w:r w:rsidR="00C8352C">
        <w:rPr>
          <w:rFonts w:ascii="Times New Roman" w:hAnsi="Times New Roman" w:cs="Times New Roman"/>
          <w:bCs/>
          <w:sz w:val="24"/>
          <w:szCs w:val="24"/>
        </w:rPr>
        <w:t>9</w:t>
      </w:r>
      <w:r w:rsidRPr="0028612B">
        <w:rPr>
          <w:rFonts w:ascii="Times New Roman" w:hAnsi="Times New Roman" w:cs="Times New Roman"/>
          <w:bCs/>
          <w:sz w:val="24"/>
          <w:szCs w:val="24"/>
        </w:rPr>
        <w:t xml:space="preserve">) </w:t>
      </w:r>
      <w:bookmarkStart w:id="26" w:name="_Hlk165371633"/>
      <w:r w:rsidR="00707791" w:rsidRPr="00485005">
        <w:rPr>
          <w:rFonts w:ascii="Times New Roman" w:hAnsi="Times New Roman" w:cs="Times New Roman"/>
          <w:bCs/>
          <w:sz w:val="24"/>
          <w:szCs w:val="24"/>
        </w:rPr>
        <w:t>Käe</w:t>
      </w:r>
      <w:r w:rsidR="00707791">
        <w:rPr>
          <w:rFonts w:ascii="Times New Roman" w:hAnsi="Times New Roman" w:cs="Times New Roman"/>
          <w:bCs/>
          <w:sz w:val="24"/>
          <w:szCs w:val="24"/>
        </w:rPr>
        <w:t xml:space="preserve">soleva paragrahvi lõike </w:t>
      </w:r>
      <w:r w:rsidR="00C8352C">
        <w:rPr>
          <w:rFonts w:ascii="Times New Roman" w:hAnsi="Times New Roman" w:cs="Times New Roman"/>
          <w:bCs/>
          <w:sz w:val="24"/>
          <w:szCs w:val="24"/>
        </w:rPr>
        <w:t>2</w:t>
      </w:r>
      <w:r w:rsidR="00707791">
        <w:rPr>
          <w:rFonts w:ascii="Times New Roman" w:hAnsi="Times New Roman" w:cs="Times New Roman"/>
          <w:bCs/>
          <w:sz w:val="24"/>
          <w:szCs w:val="24"/>
        </w:rPr>
        <w:t xml:space="preserve"> punkti</w:t>
      </w:r>
      <w:ins w:id="27" w:author="Mari Koik" w:date="2024-11-25T14:39:00Z">
        <w:r w:rsidR="006A4225">
          <w:rPr>
            <w:rFonts w:ascii="Times New Roman" w:hAnsi="Times New Roman" w:cs="Times New Roman"/>
            <w:bCs/>
            <w:sz w:val="24"/>
            <w:szCs w:val="24"/>
          </w:rPr>
          <w:t>de</w:t>
        </w:r>
      </w:ins>
      <w:r w:rsidR="00707791">
        <w:rPr>
          <w:rFonts w:ascii="Times New Roman" w:hAnsi="Times New Roman" w:cs="Times New Roman"/>
          <w:bCs/>
          <w:sz w:val="24"/>
          <w:szCs w:val="24"/>
        </w:rPr>
        <w:t>s 1</w:t>
      </w:r>
      <w:r w:rsidR="004139D3">
        <w:rPr>
          <w:rFonts w:ascii="Times New Roman" w:hAnsi="Times New Roman" w:cs="Times New Roman"/>
          <w:bCs/>
          <w:sz w:val="24"/>
          <w:szCs w:val="24"/>
        </w:rPr>
        <w:t>–</w:t>
      </w:r>
      <w:r w:rsidR="009D3361">
        <w:rPr>
          <w:rFonts w:ascii="Times New Roman" w:hAnsi="Times New Roman" w:cs="Times New Roman"/>
          <w:bCs/>
          <w:sz w:val="24"/>
          <w:szCs w:val="24"/>
        </w:rPr>
        <w:t>4</w:t>
      </w:r>
      <w:r w:rsidR="00707791">
        <w:rPr>
          <w:rFonts w:ascii="Times New Roman" w:hAnsi="Times New Roman" w:cs="Times New Roman"/>
          <w:bCs/>
          <w:sz w:val="24"/>
          <w:szCs w:val="24"/>
        </w:rPr>
        <w:t xml:space="preserve"> nimetatud t</w:t>
      </w:r>
      <w:r w:rsidR="004C046C" w:rsidRPr="004C046C">
        <w:rPr>
          <w:rFonts w:ascii="Times New Roman" w:hAnsi="Times New Roman" w:cs="Times New Roman"/>
          <w:bCs/>
          <w:sz w:val="24"/>
          <w:szCs w:val="24"/>
        </w:rPr>
        <w:t xml:space="preserve">öötaja esitab tööandjale paindliku tööaja kokkuleppe sõlmimiseks </w:t>
      </w:r>
      <w:commentRangeStart w:id="28"/>
      <w:ins w:id="29" w:author="Mari Koik" w:date="2024-11-27T10:32:00Z">
        <w:r w:rsidR="00485005">
          <w:rPr>
            <w:rFonts w:ascii="Times New Roman" w:hAnsi="Times New Roman" w:cs="Times New Roman"/>
            <w:bCs/>
            <w:sz w:val="24"/>
            <w:szCs w:val="24"/>
          </w:rPr>
          <w:t>vastavalt kas</w:t>
        </w:r>
      </w:ins>
      <w:commentRangeEnd w:id="28"/>
      <w:ins w:id="30" w:author="Mari Koik" w:date="2024-11-27T10:34:00Z">
        <w:r w:rsidR="00485005">
          <w:rPr>
            <w:rStyle w:val="Kommentaariviide"/>
          </w:rPr>
          <w:commentReference w:id="28"/>
        </w:r>
      </w:ins>
      <w:ins w:id="31" w:author="Mari Koik" w:date="2024-11-27T10:32:00Z">
        <w:r w:rsidR="0048500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  <w:r w:rsidR="00485005" w:rsidRPr="00093739">
          <w:rPr>
            <w:rFonts w:ascii="Times New Roman" w:hAnsi="Times New Roman" w:cs="Times New Roman"/>
            <w:bCs/>
            <w:sz w:val="24"/>
            <w:szCs w:val="24"/>
          </w:rPr>
          <w:t xml:space="preserve">tõendi </w:t>
        </w:r>
      </w:ins>
      <w:r w:rsidR="00093739" w:rsidRPr="00093739">
        <w:rPr>
          <w:rFonts w:ascii="Times New Roman" w:hAnsi="Times New Roman" w:cs="Times New Roman"/>
          <w:bCs/>
          <w:sz w:val="24"/>
          <w:szCs w:val="24"/>
        </w:rPr>
        <w:t xml:space="preserve">Eesti hariduse infosüsteemist </w:t>
      </w:r>
      <w:del w:id="32" w:author="Mari Koik" w:date="2024-11-27T10:32:00Z">
        <w:r w:rsidR="00093739" w:rsidRPr="00093739" w:rsidDel="00485005">
          <w:rPr>
            <w:rFonts w:ascii="Times New Roman" w:hAnsi="Times New Roman" w:cs="Times New Roman"/>
            <w:bCs/>
            <w:sz w:val="24"/>
            <w:szCs w:val="24"/>
          </w:rPr>
          <w:delText xml:space="preserve">tõendi </w:delText>
        </w:r>
      </w:del>
      <w:r w:rsidR="00093739" w:rsidRPr="00093739">
        <w:rPr>
          <w:rFonts w:ascii="Times New Roman" w:hAnsi="Times New Roman" w:cs="Times New Roman"/>
          <w:bCs/>
          <w:sz w:val="24"/>
          <w:szCs w:val="24"/>
        </w:rPr>
        <w:t xml:space="preserve">hariduse omandamise </w:t>
      </w:r>
      <w:ins w:id="33" w:author="Mari Koik" w:date="2024-11-25T14:40:00Z">
        <w:r w:rsidR="006A4225">
          <w:rPr>
            <w:rFonts w:ascii="Times New Roman" w:hAnsi="Times New Roman" w:cs="Times New Roman"/>
            <w:bCs/>
            <w:sz w:val="24"/>
            <w:szCs w:val="24"/>
          </w:rPr>
          <w:t>kohta,</w:t>
        </w:r>
      </w:ins>
      <w:del w:id="34" w:author="Mari Koik" w:date="2024-11-25T14:40:00Z">
        <w:r w:rsidR="00093739" w:rsidRPr="00093739" w:rsidDel="006A4225">
          <w:rPr>
            <w:rFonts w:ascii="Times New Roman" w:hAnsi="Times New Roman" w:cs="Times New Roman"/>
            <w:bCs/>
            <w:sz w:val="24"/>
            <w:szCs w:val="24"/>
          </w:rPr>
          <w:delText>või</w:delText>
        </w:r>
      </w:del>
      <w:r w:rsidR="00093739" w:rsidRPr="00093739">
        <w:rPr>
          <w:rFonts w:ascii="Times New Roman" w:hAnsi="Times New Roman" w:cs="Times New Roman"/>
          <w:bCs/>
          <w:sz w:val="24"/>
          <w:szCs w:val="24"/>
        </w:rPr>
        <w:t xml:space="preserve"> töövõimetoetuse seaduse §-s 10 nimetatud tõendi vähenenud töövõime </w:t>
      </w:r>
      <w:ins w:id="35" w:author="Mari Koik" w:date="2024-11-25T14:40:00Z">
        <w:r w:rsidR="006A4225">
          <w:rPr>
            <w:rFonts w:ascii="Times New Roman" w:hAnsi="Times New Roman" w:cs="Times New Roman"/>
            <w:bCs/>
            <w:sz w:val="24"/>
            <w:szCs w:val="24"/>
          </w:rPr>
          <w:t>kohta,</w:t>
        </w:r>
      </w:ins>
      <w:del w:id="36" w:author="Mari Koik" w:date="2024-11-25T14:40:00Z">
        <w:r w:rsidR="00093739" w:rsidRPr="00093739" w:rsidDel="006A4225">
          <w:rPr>
            <w:rFonts w:ascii="Times New Roman" w:hAnsi="Times New Roman" w:cs="Times New Roman"/>
            <w:bCs/>
            <w:sz w:val="24"/>
            <w:szCs w:val="24"/>
          </w:rPr>
          <w:delText>või</w:delText>
        </w:r>
      </w:del>
      <w:r w:rsidR="00093739" w:rsidRPr="00093739">
        <w:rPr>
          <w:rFonts w:ascii="Times New Roman" w:hAnsi="Times New Roman" w:cs="Times New Roman"/>
          <w:bCs/>
          <w:sz w:val="24"/>
          <w:szCs w:val="24"/>
        </w:rPr>
        <w:t xml:space="preserve"> Sotsiaalkindlustusameti tõendi ennetähtaegsele vanaduspensionile jäämise </w:t>
      </w:r>
      <w:ins w:id="37" w:author="Mari Koik" w:date="2024-11-25T14:41:00Z">
        <w:r w:rsidR="006A4225">
          <w:rPr>
            <w:rFonts w:ascii="Times New Roman" w:hAnsi="Times New Roman" w:cs="Times New Roman"/>
            <w:bCs/>
            <w:sz w:val="24"/>
            <w:szCs w:val="24"/>
          </w:rPr>
          <w:t xml:space="preserve">kohta </w:t>
        </w:r>
      </w:ins>
      <w:r w:rsidR="00093739" w:rsidRPr="00093739">
        <w:rPr>
          <w:rFonts w:ascii="Times New Roman" w:hAnsi="Times New Roman" w:cs="Times New Roman"/>
          <w:bCs/>
          <w:sz w:val="24"/>
          <w:szCs w:val="24"/>
        </w:rPr>
        <w:t>või perekonnaseisutoimingute seaduse §-s 30 nimetatud sünnitõendi lapsevanemaks olemise kohta.</w:t>
      </w:r>
      <w:bookmarkEnd w:id="26"/>
    </w:p>
    <w:p w14:paraId="5A6F06C4" w14:textId="77777777" w:rsidR="00AA34C8" w:rsidRDefault="00AA34C8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29FB87" w14:textId="0191C104" w:rsidR="0028612B" w:rsidRDefault="004C046C" w:rsidP="002861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0C6BEA">
        <w:rPr>
          <w:rFonts w:ascii="Times New Roman" w:hAnsi="Times New Roman" w:cs="Times New Roman"/>
          <w:bCs/>
          <w:sz w:val="24"/>
          <w:szCs w:val="24"/>
        </w:rPr>
        <w:t>10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 xml:space="preserve">Konkurentsipiirangu kokkulepe töötajaga, kellega on sõlmitud </w:t>
      </w:r>
      <w:r w:rsidR="008F583B">
        <w:rPr>
          <w:rFonts w:ascii="Times New Roman" w:hAnsi="Times New Roman" w:cs="Times New Roman"/>
          <w:bCs/>
          <w:sz w:val="24"/>
          <w:szCs w:val="24"/>
        </w:rPr>
        <w:t>paindliku tööaja</w:t>
      </w:r>
      <w:r w:rsidR="0028612B" w:rsidRPr="0028612B">
        <w:rPr>
          <w:rFonts w:ascii="Times New Roman" w:hAnsi="Times New Roman" w:cs="Times New Roman"/>
          <w:bCs/>
          <w:sz w:val="24"/>
          <w:szCs w:val="24"/>
        </w:rPr>
        <w:t xml:space="preserve"> kokkulepe, on tühine.</w:t>
      </w:r>
    </w:p>
    <w:p w14:paraId="63AAE655" w14:textId="77777777" w:rsidR="0028612B" w:rsidRDefault="0028612B" w:rsidP="00EE55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E94ED9" w14:textId="2BBD7BC8" w:rsidR="00721070" w:rsidRPr="00721070" w:rsidRDefault="00721070" w:rsidP="00EE55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070">
        <w:rPr>
          <w:rFonts w:ascii="Times New Roman" w:hAnsi="Times New Roman" w:cs="Times New Roman"/>
          <w:bCs/>
          <w:sz w:val="24"/>
          <w:szCs w:val="24"/>
        </w:rPr>
        <w:t>(</w:t>
      </w:r>
      <w:r w:rsidR="000E7B4F">
        <w:rPr>
          <w:rFonts w:ascii="Times New Roman" w:hAnsi="Times New Roman" w:cs="Times New Roman"/>
          <w:bCs/>
          <w:sz w:val="24"/>
          <w:szCs w:val="24"/>
        </w:rPr>
        <w:t>1</w:t>
      </w:r>
      <w:r w:rsidR="000C6BEA">
        <w:rPr>
          <w:rFonts w:ascii="Times New Roman" w:hAnsi="Times New Roman" w:cs="Times New Roman"/>
          <w:bCs/>
          <w:sz w:val="24"/>
          <w:szCs w:val="24"/>
        </w:rPr>
        <w:t>1</w:t>
      </w:r>
      <w:r w:rsidRPr="00721070">
        <w:rPr>
          <w:rFonts w:ascii="Times New Roman" w:hAnsi="Times New Roman" w:cs="Times New Roman"/>
          <w:bCs/>
          <w:sz w:val="24"/>
          <w:szCs w:val="24"/>
        </w:rPr>
        <w:t xml:space="preserve">) Käesoleva </w:t>
      </w:r>
      <w:r w:rsidRPr="00871C18">
        <w:rPr>
          <w:rFonts w:ascii="Times New Roman" w:hAnsi="Times New Roman" w:cs="Times New Roman"/>
          <w:bCs/>
          <w:sz w:val="24"/>
          <w:szCs w:val="24"/>
        </w:rPr>
        <w:t>paragrahvi</w:t>
      </w:r>
      <w:r w:rsidR="00554FB8" w:rsidRPr="00871C18">
        <w:rPr>
          <w:rFonts w:ascii="Times New Roman" w:hAnsi="Times New Roman" w:cs="Times New Roman"/>
          <w:bCs/>
          <w:sz w:val="24"/>
          <w:szCs w:val="24"/>
        </w:rPr>
        <w:t xml:space="preserve"> lõigetes 1</w:t>
      </w:r>
      <w:r w:rsidR="004701BB" w:rsidRPr="00871C18">
        <w:rPr>
          <w:rFonts w:ascii="Times New Roman" w:hAnsi="Times New Roman"/>
          <w:sz w:val="24"/>
          <w:szCs w:val="24"/>
        </w:rPr>
        <w:t>–</w:t>
      </w:r>
      <w:r w:rsidR="000C6BEA">
        <w:rPr>
          <w:rFonts w:ascii="Times New Roman" w:hAnsi="Times New Roman" w:cs="Times New Roman"/>
          <w:bCs/>
          <w:sz w:val="24"/>
          <w:szCs w:val="24"/>
        </w:rPr>
        <w:t>5</w:t>
      </w:r>
      <w:r w:rsidR="00140C40" w:rsidRPr="00871C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71C18">
        <w:rPr>
          <w:rFonts w:ascii="Times New Roman" w:hAnsi="Times New Roman" w:cs="Times New Roman"/>
          <w:bCs/>
          <w:sz w:val="24"/>
          <w:szCs w:val="24"/>
        </w:rPr>
        <w:t>sätestatud nõudeid rikkudes sõlmitud paindliku tööaja kokkulepe on tühine</w:t>
      </w:r>
      <w:r w:rsidR="00054F73" w:rsidRPr="00977E70">
        <w:rPr>
          <w:rFonts w:ascii="Times New Roman" w:hAnsi="Times New Roman" w:cs="Times New Roman"/>
          <w:bCs/>
          <w:sz w:val="24"/>
          <w:szCs w:val="24"/>
        </w:rPr>
        <w:t>, välja arvatud</w:t>
      </w:r>
      <w:r w:rsidR="008C6A8D">
        <w:rPr>
          <w:rFonts w:ascii="Times New Roman" w:hAnsi="Times New Roman" w:cs="Times New Roman"/>
          <w:bCs/>
          <w:sz w:val="24"/>
          <w:szCs w:val="24"/>
        </w:rPr>
        <w:t xml:space="preserve"> juhul</w:t>
      </w:r>
      <w:r w:rsidR="007E1904">
        <w:rPr>
          <w:rFonts w:ascii="Times New Roman" w:hAnsi="Times New Roman" w:cs="Times New Roman"/>
          <w:bCs/>
          <w:sz w:val="24"/>
          <w:szCs w:val="24"/>
        </w:rPr>
        <w:t>,</w:t>
      </w:r>
      <w:r w:rsidR="00054F73" w:rsidRPr="00977E70">
        <w:rPr>
          <w:rFonts w:ascii="Times New Roman" w:hAnsi="Times New Roman" w:cs="Times New Roman"/>
          <w:bCs/>
          <w:sz w:val="24"/>
          <w:szCs w:val="24"/>
        </w:rPr>
        <w:t xml:space="preserve"> kui töötaja jättis teavitamata </w:t>
      </w:r>
      <w:del w:id="38" w:author="Mari Koik" w:date="2024-11-25T14:42:00Z">
        <w:r w:rsidR="00054F73" w:rsidRPr="00977E70" w:rsidDel="006A4225">
          <w:rPr>
            <w:rFonts w:ascii="Times New Roman" w:hAnsi="Times New Roman" w:cs="Times New Roman"/>
            <w:bCs/>
            <w:sz w:val="24"/>
            <w:szCs w:val="24"/>
          </w:rPr>
          <w:delText xml:space="preserve">käesoleva paragrahvi </w:delText>
        </w:r>
      </w:del>
      <w:r w:rsidR="00054F73" w:rsidRPr="00977E70">
        <w:rPr>
          <w:rFonts w:ascii="Times New Roman" w:hAnsi="Times New Roman" w:cs="Times New Roman"/>
          <w:bCs/>
          <w:sz w:val="24"/>
          <w:szCs w:val="24"/>
        </w:rPr>
        <w:t xml:space="preserve">lõike </w:t>
      </w:r>
      <w:r w:rsidR="000C6BEA">
        <w:rPr>
          <w:rFonts w:ascii="Times New Roman" w:hAnsi="Times New Roman" w:cs="Times New Roman"/>
          <w:bCs/>
          <w:sz w:val="24"/>
          <w:szCs w:val="24"/>
        </w:rPr>
        <w:t>2</w:t>
      </w:r>
      <w:r w:rsidR="00054F73" w:rsidRPr="00977E70">
        <w:rPr>
          <w:rFonts w:ascii="Times New Roman" w:hAnsi="Times New Roman" w:cs="Times New Roman"/>
          <w:bCs/>
          <w:sz w:val="24"/>
          <w:szCs w:val="24"/>
        </w:rPr>
        <w:t xml:space="preserve"> punkti</w:t>
      </w:r>
      <w:ins w:id="39" w:author="Mari Koik" w:date="2024-11-25T14:42:00Z">
        <w:r w:rsidR="00285793">
          <w:rPr>
            <w:rFonts w:ascii="Times New Roman" w:hAnsi="Times New Roman" w:cs="Times New Roman"/>
            <w:bCs/>
            <w:sz w:val="24"/>
            <w:szCs w:val="24"/>
          </w:rPr>
          <w:t>de</w:t>
        </w:r>
      </w:ins>
      <w:r w:rsidR="00596856" w:rsidRPr="00977E70">
        <w:rPr>
          <w:rFonts w:ascii="Times New Roman" w:hAnsi="Times New Roman" w:cs="Times New Roman"/>
          <w:bCs/>
          <w:sz w:val="24"/>
          <w:szCs w:val="24"/>
        </w:rPr>
        <w:t>s 1–4 nimetatud andmete muutusest,</w:t>
      </w:r>
      <w:r w:rsidR="00E26EA5" w:rsidRPr="00871C18">
        <w:rPr>
          <w:rFonts w:ascii="Times New Roman" w:hAnsi="Times New Roman" w:cs="Times New Roman"/>
          <w:bCs/>
          <w:sz w:val="24"/>
          <w:szCs w:val="24"/>
        </w:rPr>
        <w:t xml:space="preserve"> ja töötajale hüvitatakse lisatunnid ületun</w:t>
      </w:r>
      <w:r w:rsidR="003A3944" w:rsidRPr="00871C18">
        <w:rPr>
          <w:rFonts w:ascii="Times New Roman" w:hAnsi="Times New Roman" w:cs="Times New Roman"/>
          <w:bCs/>
          <w:sz w:val="24"/>
          <w:szCs w:val="24"/>
        </w:rPr>
        <w:t>nitöö</w:t>
      </w:r>
      <w:r w:rsidR="00E26EA5" w:rsidRPr="00871C18">
        <w:rPr>
          <w:rFonts w:ascii="Times New Roman" w:hAnsi="Times New Roman" w:cs="Times New Roman"/>
          <w:bCs/>
          <w:sz w:val="24"/>
          <w:szCs w:val="24"/>
        </w:rPr>
        <w:t>na.</w:t>
      </w:r>
      <w:r w:rsidR="00E83406" w:rsidRPr="00871C18">
        <w:rPr>
          <w:rFonts w:ascii="Times New Roman" w:hAnsi="Times New Roman" w:cs="Times New Roman"/>
          <w:bCs/>
          <w:sz w:val="24"/>
          <w:szCs w:val="24"/>
        </w:rPr>
        <w:t>“</w:t>
      </w:r>
      <w:r w:rsidR="002D2CB3" w:rsidRPr="00871C18">
        <w:rPr>
          <w:rFonts w:ascii="Times New Roman" w:hAnsi="Times New Roman" w:cs="Times New Roman"/>
          <w:bCs/>
          <w:sz w:val="24"/>
          <w:szCs w:val="24"/>
        </w:rPr>
        <w:t>;</w:t>
      </w:r>
    </w:p>
    <w:p w14:paraId="731349C3" w14:textId="77777777" w:rsidR="00FE53F3" w:rsidRDefault="00FE53F3" w:rsidP="00B4224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1C8F9CBA" w14:textId="2F82DAE7" w:rsidR="00963063" w:rsidRDefault="00D65C4A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commentRangeStart w:id="40"/>
      <w:r>
        <w:rPr>
          <w:rFonts w:ascii="Times New Roman" w:hAnsi="Times New Roman"/>
          <w:b/>
          <w:bCs/>
          <w:sz w:val="24"/>
          <w:szCs w:val="24"/>
        </w:rPr>
        <w:t>3</w:t>
      </w:r>
      <w:r w:rsidR="00082F16" w:rsidRPr="00082F16">
        <w:rPr>
          <w:rFonts w:ascii="Times New Roman" w:hAnsi="Times New Roman"/>
          <w:b/>
          <w:bCs/>
          <w:sz w:val="24"/>
          <w:szCs w:val="24"/>
        </w:rPr>
        <w:t>)</w:t>
      </w:r>
      <w:r w:rsidR="003925EA">
        <w:rPr>
          <w:rFonts w:ascii="Times New Roman" w:hAnsi="Times New Roman"/>
          <w:sz w:val="24"/>
          <w:szCs w:val="24"/>
        </w:rPr>
        <w:t xml:space="preserve"> paragrahvi 52 täiendatakse lõikega 4 järgmises sõnastuses:</w:t>
      </w:r>
      <w:r w:rsidR="002D7F5C">
        <w:rPr>
          <w:rFonts w:ascii="Times New Roman" w:hAnsi="Times New Roman"/>
          <w:sz w:val="24"/>
          <w:szCs w:val="24"/>
        </w:rPr>
        <w:t xml:space="preserve"> </w:t>
      </w:r>
    </w:p>
    <w:p w14:paraId="58B87755" w14:textId="77777777" w:rsidR="00963063" w:rsidRDefault="0096306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CED2262" w14:textId="57F4959D" w:rsidR="0043376E" w:rsidRDefault="00B42241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„(4) </w:t>
      </w:r>
      <w:r w:rsidR="00B65FA2" w:rsidRPr="00B65FA2">
        <w:rPr>
          <w:rFonts w:ascii="Times New Roman" w:hAnsi="Times New Roman"/>
          <w:sz w:val="24"/>
          <w:szCs w:val="24"/>
        </w:rPr>
        <w:t>Iganädalane puhkeaeg sisaldab igapäevast puhkeaega.</w:t>
      </w:r>
      <w:r>
        <w:rPr>
          <w:rFonts w:ascii="Times New Roman" w:hAnsi="Times New Roman"/>
          <w:sz w:val="24"/>
          <w:szCs w:val="24"/>
        </w:rPr>
        <w:t>“</w:t>
      </w:r>
      <w:r w:rsidR="004C5412">
        <w:rPr>
          <w:rFonts w:ascii="Times New Roman" w:hAnsi="Times New Roman"/>
          <w:sz w:val="24"/>
          <w:szCs w:val="24"/>
        </w:rPr>
        <w:t>;</w:t>
      </w:r>
      <w:commentRangeEnd w:id="40"/>
      <w:r w:rsidR="00C06B7D">
        <w:rPr>
          <w:rStyle w:val="Kommentaariviide"/>
        </w:rPr>
        <w:commentReference w:id="40"/>
      </w:r>
    </w:p>
    <w:p w14:paraId="60F1F565" w14:textId="77777777" w:rsidR="0043376E" w:rsidRPr="00082F16" w:rsidRDefault="0043376E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75F26729" w14:textId="3FE12DE8" w:rsidR="00DF0E4B" w:rsidRDefault="00D65C4A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6C1445" w:rsidRPr="006B171E">
        <w:rPr>
          <w:rFonts w:ascii="Times New Roman" w:hAnsi="Times New Roman"/>
          <w:b/>
          <w:bCs/>
          <w:sz w:val="24"/>
          <w:szCs w:val="24"/>
        </w:rPr>
        <w:t>)</w:t>
      </w:r>
      <w:r w:rsidR="006C1445">
        <w:rPr>
          <w:rFonts w:ascii="Times New Roman" w:hAnsi="Times New Roman"/>
          <w:sz w:val="24"/>
          <w:szCs w:val="24"/>
        </w:rPr>
        <w:t xml:space="preserve"> </w:t>
      </w:r>
      <w:r w:rsidR="006C1445" w:rsidRPr="006C1445">
        <w:rPr>
          <w:rFonts w:ascii="Times New Roman" w:hAnsi="Times New Roman"/>
          <w:sz w:val="24"/>
          <w:szCs w:val="24"/>
        </w:rPr>
        <w:t>paragrahvi 115 lõige</w:t>
      </w:r>
      <w:r w:rsidR="009601C2">
        <w:rPr>
          <w:rFonts w:ascii="Times New Roman" w:hAnsi="Times New Roman"/>
          <w:sz w:val="24"/>
          <w:szCs w:val="24"/>
        </w:rPr>
        <w:t>t</w:t>
      </w:r>
      <w:r w:rsidR="006C1445" w:rsidRPr="006C1445">
        <w:rPr>
          <w:rFonts w:ascii="Times New Roman" w:hAnsi="Times New Roman"/>
          <w:sz w:val="24"/>
          <w:szCs w:val="24"/>
        </w:rPr>
        <w:t xml:space="preserve"> 1 </w:t>
      </w:r>
      <w:r w:rsidR="009601C2">
        <w:rPr>
          <w:rFonts w:ascii="Times New Roman" w:hAnsi="Times New Roman"/>
          <w:sz w:val="24"/>
          <w:szCs w:val="24"/>
        </w:rPr>
        <w:t>täiendatakse pärast tekstiosa „</w:t>
      </w:r>
      <w:r w:rsidR="006C1445" w:rsidRPr="006C1445">
        <w:rPr>
          <w:rFonts w:ascii="Times New Roman" w:hAnsi="Times New Roman"/>
          <w:sz w:val="24"/>
          <w:szCs w:val="24"/>
        </w:rPr>
        <w:t>§ 43</w:t>
      </w:r>
      <w:r w:rsidR="006C1445" w:rsidRPr="006C1445">
        <w:rPr>
          <w:rFonts w:ascii="Times New Roman" w:hAnsi="Times New Roman"/>
          <w:sz w:val="24"/>
          <w:szCs w:val="24"/>
          <w:vertAlign w:val="superscript"/>
        </w:rPr>
        <w:t>2</w:t>
      </w:r>
      <w:r w:rsidR="006C1445" w:rsidRPr="006C1445">
        <w:rPr>
          <w:rFonts w:ascii="Times New Roman" w:hAnsi="Times New Roman"/>
          <w:sz w:val="24"/>
          <w:szCs w:val="24"/>
        </w:rPr>
        <w:t> lõigetes 1–3 ja 6,</w:t>
      </w:r>
      <w:r w:rsidR="009601C2">
        <w:rPr>
          <w:rFonts w:ascii="Times New Roman" w:hAnsi="Times New Roman"/>
          <w:sz w:val="24"/>
          <w:szCs w:val="24"/>
        </w:rPr>
        <w:t>“ tekstiosaga</w:t>
      </w:r>
      <w:r w:rsidR="006B171E">
        <w:rPr>
          <w:rFonts w:ascii="Times New Roman" w:hAnsi="Times New Roman"/>
          <w:sz w:val="24"/>
          <w:szCs w:val="24"/>
        </w:rPr>
        <w:t xml:space="preserve"> </w:t>
      </w:r>
      <w:r w:rsidR="009601C2" w:rsidRPr="009601C2">
        <w:rPr>
          <w:rFonts w:ascii="Times New Roman" w:hAnsi="Times New Roman"/>
          <w:sz w:val="24"/>
          <w:szCs w:val="24"/>
        </w:rPr>
        <w:t>„</w:t>
      </w:r>
      <w:r w:rsidR="006B171E" w:rsidRPr="009601C2">
        <w:rPr>
          <w:rFonts w:ascii="Times New Roman" w:hAnsi="Times New Roman"/>
          <w:sz w:val="24"/>
          <w:szCs w:val="24"/>
        </w:rPr>
        <w:t>§-s 43</w:t>
      </w:r>
      <w:r w:rsidR="006B171E" w:rsidRPr="009601C2">
        <w:rPr>
          <w:rFonts w:ascii="Times New Roman" w:hAnsi="Times New Roman"/>
          <w:sz w:val="24"/>
          <w:szCs w:val="24"/>
          <w:vertAlign w:val="superscript"/>
        </w:rPr>
        <w:t>3</w:t>
      </w:r>
      <w:r w:rsidR="006B171E" w:rsidRPr="009601C2">
        <w:rPr>
          <w:rFonts w:ascii="Times New Roman" w:hAnsi="Times New Roman"/>
          <w:sz w:val="24"/>
          <w:szCs w:val="24"/>
        </w:rPr>
        <w:t>,</w:t>
      </w:r>
      <w:r w:rsidR="00363372">
        <w:rPr>
          <w:rFonts w:ascii="Times New Roman" w:hAnsi="Times New Roman"/>
          <w:sz w:val="24"/>
          <w:szCs w:val="24"/>
        </w:rPr>
        <w:t>“;</w:t>
      </w:r>
    </w:p>
    <w:p w14:paraId="2301344F" w14:textId="77777777" w:rsidR="00DF0E4B" w:rsidRDefault="00DF0E4B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68C5EAD8" w14:textId="5510AEEA" w:rsidR="00262669" w:rsidRDefault="00D65C4A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DF0E4B" w:rsidRPr="00262669">
        <w:rPr>
          <w:rFonts w:ascii="Times New Roman" w:hAnsi="Times New Roman"/>
          <w:b/>
          <w:bCs/>
          <w:sz w:val="24"/>
          <w:szCs w:val="24"/>
        </w:rPr>
        <w:t>)</w:t>
      </w:r>
      <w:r w:rsidR="00DF0E4B">
        <w:rPr>
          <w:rFonts w:ascii="Times New Roman" w:hAnsi="Times New Roman"/>
          <w:sz w:val="24"/>
          <w:szCs w:val="24"/>
        </w:rPr>
        <w:t xml:space="preserve"> </w:t>
      </w:r>
      <w:r w:rsidR="00262669" w:rsidRPr="00262669">
        <w:rPr>
          <w:rFonts w:ascii="Times New Roman" w:hAnsi="Times New Roman"/>
          <w:sz w:val="24"/>
          <w:szCs w:val="24"/>
        </w:rPr>
        <w:t>seaduse normitehnilist märkust täiendatakse tekstiosaga järgmises sõnastuses:</w:t>
      </w:r>
    </w:p>
    <w:p w14:paraId="44863285" w14:textId="77777777" w:rsidR="00262669" w:rsidRDefault="00262669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04599E31" w14:textId="0E669E03" w:rsidR="006C1445" w:rsidRDefault="00262669" w:rsidP="00CE163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62669">
        <w:rPr>
          <w:rFonts w:ascii="Times New Roman" w:hAnsi="Times New Roman"/>
          <w:sz w:val="24"/>
          <w:szCs w:val="24"/>
        </w:rPr>
        <w:t>„Euroopa Parlamendi ja nõukogu direktiiv (EL) 20</w:t>
      </w:r>
      <w:r w:rsidR="00CE163F">
        <w:rPr>
          <w:rFonts w:ascii="Times New Roman" w:hAnsi="Times New Roman"/>
          <w:sz w:val="24"/>
          <w:szCs w:val="24"/>
        </w:rPr>
        <w:t>22</w:t>
      </w:r>
      <w:r w:rsidRPr="00262669">
        <w:rPr>
          <w:rFonts w:ascii="Times New Roman" w:hAnsi="Times New Roman"/>
          <w:sz w:val="24"/>
          <w:szCs w:val="24"/>
        </w:rPr>
        <w:t>/</w:t>
      </w:r>
      <w:r w:rsidR="00CE163F">
        <w:rPr>
          <w:rFonts w:ascii="Times New Roman" w:hAnsi="Times New Roman"/>
          <w:sz w:val="24"/>
          <w:szCs w:val="24"/>
        </w:rPr>
        <w:t>2041</w:t>
      </w:r>
      <w:r w:rsidR="009F1195">
        <w:rPr>
          <w:rFonts w:ascii="Times New Roman" w:hAnsi="Times New Roman"/>
          <w:sz w:val="24"/>
          <w:szCs w:val="24"/>
        </w:rPr>
        <w:t>,</w:t>
      </w:r>
      <w:r w:rsidR="00E412E4">
        <w:rPr>
          <w:rFonts w:ascii="Times New Roman" w:hAnsi="Times New Roman"/>
          <w:sz w:val="24"/>
          <w:szCs w:val="24"/>
        </w:rPr>
        <w:t xml:space="preserve"> mis käsitleb</w:t>
      </w:r>
      <w:r w:rsidR="00CE163F">
        <w:rPr>
          <w:rFonts w:ascii="Times New Roman" w:hAnsi="Times New Roman"/>
          <w:sz w:val="24"/>
          <w:szCs w:val="24"/>
        </w:rPr>
        <w:t xml:space="preserve"> piisava</w:t>
      </w:r>
      <w:r w:rsidR="00E412E4">
        <w:rPr>
          <w:rFonts w:ascii="Times New Roman" w:hAnsi="Times New Roman"/>
          <w:sz w:val="24"/>
          <w:szCs w:val="24"/>
        </w:rPr>
        <w:t>t</w:t>
      </w:r>
      <w:r w:rsidR="00CE163F">
        <w:rPr>
          <w:rFonts w:ascii="Times New Roman" w:hAnsi="Times New Roman"/>
          <w:sz w:val="24"/>
          <w:szCs w:val="24"/>
        </w:rPr>
        <w:t xml:space="preserve"> miinimumpalka</w:t>
      </w:r>
      <w:r w:rsidRPr="00262669">
        <w:rPr>
          <w:rFonts w:ascii="Times New Roman" w:hAnsi="Times New Roman"/>
          <w:sz w:val="24"/>
          <w:szCs w:val="24"/>
        </w:rPr>
        <w:t xml:space="preserve"> Euroopa Liidus (ELT L </w:t>
      </w:r>
      <w:r w:rsidR="00286FB1">
        <w:rPr>
          <w:rFonts w:ascii="Times New Roman" w:hAnsi="Times New Roman"/>
          <w:sz w:val="24"/>
          <w:szCs w:val="24"/>
        </w:rPr>
        <w:t>275</w:t>
      </w:r>
      <w:r w:rsidRPr="00262669">
        <w:rPr>
          <w:rFonts w:ascii="Times New Roman" w:hAnsi="Times New Roman"/>
          <w:sz w:val="24"/>
          <w:szCs w:val="24"/>
        </w:rPr>
        <w:t xml:space="preserve">, </w:t>
      </w:r>
      <w:r w:rsidR="00286FB1">
        <w:rPr>
          <w:rFonts w:ascii="Times New Roman" w:hAnsi="Times New Roman"/>
          <w:sz w:val="24"/>
          <w:szCs w:val="24"/>
        </w:rPr>
        <w:t>25</w:t>
      </w:r>
      <w:r w:rsidRPr="00262669">
        <w:rPr>
          <w:rFonts w:ascii="Times New Roman" w:hAnsi="Times New Roman"/>
          <w:sz w:val="24"/>
          <w:szCs w:val="24"/>
        </w:rPr>
        <w:t>.</w:t>
      </w:r>
      <w:r w:rsidR="00286FB1">
        <w:rPr>
          <w:rFonts w:ascii="Times New Roman" w:hAnsi="Times New Roman"/>
          <w:sz w:val="24"/>
          <w:szCs w:val="24"/>
        </w:rPr>
        <w:t>10</w:t>
      </w:r>
      <w:r w:rsidRPr="00262669">
        <w:rPr>
          <w:rFonts w:ascii="Times New Roman" w:hAnsi="Times New Roman"/>
          <w:sz w:val="24"/>
          <w:szCs w:val="24"/>
        </w:rPr>
        <w:t>.20</w:t>
      </w:r>
      <w:r w:rsidR="00286FB1">
        <w:rPr>
          <w:rFonts w:ascii="Times New Roman" w:hAnsi="Times New Roman"/>
          <w:sz w:val="24"/>
          <w:szCs w:val="24"/>
        </w:rPr>
        <w:t>22</w:t>
      </w:r>
      <w:r w:rsidRPr="00262669">
        <w:rPr>
          <w:rFonts w:ascii="Times New Roman" w:hAnsi="Times New Roman"/>
          <w:sz w:val="24"/>
          <w:szCs w:val="24"/>
        </w:rPr>
        <w:t xml:space="preserve">, lk </w:t>
      </w:r>
      <w:r w:rsidR="00286FB1">
        <w:rPr>
          <w:rFonts w:ascii="Times New Roman" w:hAnsi="Times New Roman"/>
          <w:sz w:val="24"/>
          <w:szCs w:val="24"/>
        </w:rPr>
        <w:t>33</w:t>
      </w:r>
      <w:r w:rsidRPr="00262669">
        <w:rPr>
          <w:rFonts w:ascii="Times New Roman" w:hAnsi="Times New Roman"/>
          <w:sz w:val="24"/>
          <w:szCs w:val="24"/>
        </w:rPr>
        <w:t>–</w:t>
      </w:r>
      <w:r w:rsidR="00286FB1">
        <w:rPr>
          <w:rFonts w:ascii="Times New Roman" w:hAnsi="Times New Roman"/>
          <w:sz w:val="24"/>
          <w:szCs w:val="24"/>
        </w:rPr>
        <w:t>47</w:t>
      </w:r>
      <w:r w:rsidRPr="00262669">
        <w:rPr>
          <w:rFonts w:ascii="Times New Roman" w:hAnsi="Times New Roman"/>
          <w:sz w:val="24"/>
          <w:szCs w:val="24"/>
        </w:rPr>
        <w:t>).</w:t>
      </w:r>
      <w:r w:rsidR="00694D34" w:rsidRPr="009601C2">
        <w:rPr>
          <w:rFonts w:ascii="Times New Roman" w:hAnsi="Times New Roman"/>
          <w:sz w:val="24"/>
          <w:szCs w:val="24"/>
        </w:rPr>
        <w:t>“.</w:t>
      </w:r>
    </w:p>
    <w:p w14:paraId="44B555A9" w14:textId="77777777" w:rsidR="00465188" w:rsidRDefault="00465188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54A816E8" w14:textId="28745F81" w:rsidR="00465188" w:rsidRDefault="00465188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 w:rsidRPr="00262669">
        <w:rPr>
          <w:rFonts w:ascii="Times New Roman" w:hAnsi="Times New Roman"/>
          <w:b/>
          <w:bCs/>
          <w:sz w:val="24"/>
          <w:szCs w:val="24"/>
        </w:rPr>
        <w:t>§ 2. Avaliku teenistuse seaduse muutmine</w:t>
      </w:r>
    </w:p>
    <w:p w14:paraId="7C9114F0" w14:textId="5ACC71CD" w:rsidR="004F7FF3" w:rsidRDefault="004F7FF3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1D857471" w14:textId="4B2B08BD" w:rsidR="00567566" w:rsidRDefault="00567566" w:rsidP="005675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Avaliku teenistuse seaduses tehakse järgmised muudatused:</w:t>
      </w:r>
    </w:p>
    <w:p w14:paraId="4C4580A0" w14:textId="77777777" w:rsidR="00567566" w:rsidRPr="00EE55C9" w:rsidRDefault="00567566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75A07F64" w14:textId="1EAB73E0" w:rsidR="00A87B24" w:rsidRPr="00BF052B" w:rsidRDefault="00FD3843" w:rsidP="00055B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commentRangeStart w:id="41"/>
      <w:r w:rsidRPr="002D2CB3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87B24" w:rsidRPr="00BF052B">
        <w:rPr>
          <w:rFonts w:ascii="Times New Roman" w:hAnsi="Times New Roman"/>
          <w:sz w:val="24"/>
          <w:szCs w:val="24"/>
        </w:rPr>
        <w:t xml:space="preserve">paragrahvi 41 täiendatakse </w:t>
      </w:r>
      <w:r w:rsidR="00410119" w:rsidRPr="00BF052B">
        <w:rPr>
          <w:rFonts w:ascii="Times New Roman" w:hAnsi="Times New Roman"/>
          <w:sz w:val="24"/>
          <w:szCs w:val="24"/>
        </w:rPr>
        <w:t xml:space="preserve">lõikega </w:t>
      </w:r>
      <w:r w:rsidR="005829E0" w:rsidRPr="00BF052B">
        <w:rPr>
          <w:rFonts w:ascii="Times New Roman" w:hAnsi="Times New Roman"/>
          <w:sz w:val="24"/>
          <w:szCs w:val="24"/>
        </w:rPr>
        <w:t xml:space="preserve">6 järgmises sõnastuses: </w:t>
      </w:r>
      <w:r w:rsidR="008B6506">
        <w:rPr>
          <w:rFonts w:ascii="Times New Roman" w:hAnsi="Times New Roman"/>
          <w:sz w:val="24"/>
          <w:szCs w:val="24"/>
        </w:rPr>
        <w:br/>
      </w:r>
      <w:r w:rsidR="008B6506">
        <w:rPr>
          <w:rFonts w:ascii="Times New Roman" w:hAnsi="Times New Roman"/>
          <w:sz w:val="24"/>
          <w:szCs w:val="24"/>
        </w:rPr>
        <w:br/>
      </w:r>
      <w:r w:rsidR="005829E0" w:rsidRPr="00BF052B">
        <w:rPr>
          <w:rFonts w:ascii="Times New Roman" w:hAnsi="Times New Roman"/>
          <w:sz w:val="24"/>
          <w:szCs w:val="24"/>
        </w:rPr>
        <w:t>„</w:t>
      </w:r>
      <w:r w:rsidR="00567566">
        <w:rPr>
          <w:rFonts w:ascii="Times New Roman" w:hAnsi="Times New Roman"/>
          <w:sz w:val="24"/>
          <w:szCs w:val="24"/>
        </w:rPr>
        <w:t xml:space="preserve">(6) </w:t>
      </w:r>
      <w:r w:rsidR="00210289" w:rsidRPr="00BF052B">
        <w:rPr>
          <w:rFonts w:ascii="Times New Roman" w:hAnsi="Times New Roman"/>
          <w:sz w:val="24"/>
          <w:szCs w:val="24"/>
        </w:rPr>
        <w:t>Iganädalane puhkeaeg sisaldab igapäevast puhkeaega.“;</w:t>
      </w:r>
      <w:commentRangeEnd w:id="41"/>
      <w:r w:rsidR="00812CB4">
        <w:rPr>
          <w:rStyle w:val="Kommentaariviide"/>
        </w:rPr>
        <w:commentReference w:id="41"/>
      </w:r>
    </w:p>
    <w:p w14:paraId="34C6A945" w14:textId="77777777" w:rsidR="00B84ED3" w:rsidRDefault="00B84ED3" w:rsidP="00562A3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0927BDB7" w14:textId="3575A369" w:rsidR="00B84ED3" w:rsidDel="00812CB4" w:rsidRDefault="00750CAD" w:rsidP="0046369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del w:id="42" w:author="Kärt Voor" w:date="2024-11-28T10:51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5727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B0888">
        <w:rPr>
          <w:rFonts w:ascii="Times New Roman" w:hAnsi="Times New Roman" w:cs="Times New Roman"/>
          <w:sz w:val="24"/>
          <w:szCs w:val="24"/>
        </w:rPr>
        <w:t xml:space="preserve"> seaduse </w:t>
      </w:r>
      <w:r w:rsidR="0005781B">
        <w:rPr>
          <w:rFonts w:ascii="Times New Roman" w:hAnsi="Times New Roman" w:cs="Times New Roman"/>
          <w:sz w:val="24"/>
          <w:szCs w:val="24"/>
        </w:rPr>
        <w:t xml:space="preserve">normitehnilist märkust täiendatakse tekstiosaga </w:t>
      </w:r>
      <w:del w:id="43" w:author="Kärt Voor" w:date="2024-11-28T10:51:00Z">
        <w:r w:rsidR="0005781B" w:rsidDel="00812CB4">
          <w:rPr>
            <w:rFonts w:ascii="Times New Roman" w:hAnsi="Times New Roman" w:cs="Times New Roman"/>
            <w:sz w:val="24"/>
            <w:szCs w:val="24"/>
          </w:rPr>
          <w:delText>järgmises sõnastuses:</w:delText>
        </w:r>
        <w:r w:rsidR="005C1A49" w:rsidDel="00812CB4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52D387DB" w14:textId="77777777" w:rsidR="00B344EF" w:rsidRDefault="00B344EF" w:rsidP="0046369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365155F1" w14:textId="14A87914" w:rsidR="008A27FD" w:rsidRDefault="005E2CA8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262669">
        <w:rPr>
          <w:rFonts w:ascii="Times New Roman" w:hAnsi="Times New Roman"/>
          <w:sz w:val="24"/>
          <w:szCs w:val="24"/>
        </w:rPr>
        <w:t>„Euroopa Parlamendi ja nõukogu direktiiv (EL) 20</w:t>
      </w:r>
      <w:r>
        <w:rPr>
          <w:rFonts w:ascii="Times New Roman" w:hAnsi="Times New Roman"/>
          <w:sz w:val="24"/>
          <w:szCs w:val="24"/>
        </w:rPr>
        <w:t>22</w:t>
      </w:r>
      <w:r w:rsidRPr="00262669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2041</w:t>
      </w:r>
      <w:r w:rsidR="009F119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mis käsitleb piisavat miinimumpalka</w:t>
      </w:r>
      <w:r w:rsidRPr="00262669">
        <w:rPr>
          <w:rFonts w:ascii="Times New Roman" w:hAnsi="Times New Roman"/>
          <w:sz w:val="24"/>
          <w:szCs w:val="24"/>
        </w:rPr>
        <w:t xml:space="preserve"> Euroopa Liidus (ELT L </w:t>
      </w:r>
      <w:r>
        <w:rPr>
          <w:rFonts w:ascii="Times New Roman" w:hAnsi="Times New Roman"/>
          <w:sz w:val="24"/>
          <w:szCs w:val="24"/>
        </w:rPr>
        <w:t>275</w:t>
      </w:r>
      <w:r w:rsidRPr="0026266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25</w:t>
      </w:r>
      <w:r w:rsidRPr="002626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262669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22</w:t>
      </w:r>
      <w:r w:rsidRPr="00262669">
        <w:rPr>
          <w:rFonts w:ascii="Times New Roman" w:hAnsi="Times New Roman"/>
          <w:sz w:val="24"/>
          <w:szCs w:val="24"/>
        </w:rPr>
        <w:t xml:space="preserve">, lk </w:t>
      </w:r>
      <w:r>
        <w:rPr>
          <w:rFonts w:ascii="Times New Roman" w:hAnsi="Times New Roman"/>
          <w:sz w:val="24"/>
          <w:szCs w:val="24"/>
        </w:rPr>
        <w:t>33</w:t>
      </w:r>
      <w:r w:rsidRPr="00262669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47</w:t>
      </w:r>
      <w:r w:rsidRPr="00262669">
        <w:rPr>
          <w:rFonts w:ascii="Times New Roman" w:hAnsi="Times New Roman"/>
          <w:sz w:val="24"/>
          <w:szCs w:val="24"/>
        </w:rPr>
        <w:t>).</w:t>
      </w:r>
      <w:r w:rsidRPr="009601C2">
        <w:rPr>
          <w:rFonts w:ascii="Times New Roman" w:hAnsi="Times New Roman"/>
          <w:sz w:val="24"/>
          <w:szCs w:val="24"/>
        </w:rPr>
        <w:t>“.</w:t>
      </w:r>
    </w:p>
    <w:p w14:paraId="3CE6D94D" w14:textId="77777777" w:rsidR="008A27FD" w:rsidRDefault="008A27FD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09931FCF" w14:textId="09E8A3F6" w:rsidR="004F7FF3" w:rsidRPr="00055FED" w:rsidRDefault="004F7FF3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commentRangeStart w:id="44"/>
      <w:r w:rsidRPr="00AA6123">
        <w:rPr>
          <w:rFonts w:ascii="Times New Roman" w:hAnsi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AA6123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Ametiühingute</w:t>
      </w:r>
      <w:r w:rsidRPr="00AA6123">
        <w:rPr>
          <w:rFonts w:ascii="Times New Roman" w:hAnsi="Times New Roman"/>
          <w:b/>
          <w:bCs/>
          <w:sz w:val="24"/>
          <w:szCs w:val="24"/>
        </w:rPr>
        <w:t xml:space="preserve"> seaduse muutmine</w:t>
      </w:r>
      <w:commentRangeEnd w:id="44"/>
      <w:r w:rsidR="00AC2C6E">
        <w:rPr>
          <w:rStyle w:val="Kommentaariviide"/>
        </w:rPr>
        <w:commentReference w:id="44"/>
      </w:r>
    </w:p>
    <w:p w14:paraId="70D69EB2" w14:textId="77777777" w:rsidR="00465188" w:rsidRDefault="00465188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67BCA4A9" w14:textId="465A544E" w:rsidR="005C3B6E" w:rsidRPr="005C3B6E" w:rsidRDefault="00FE17ED" w:rsidP="005C3B6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Ametiühingute s</w:t>
      </w:r>
      <w:r w:rsidR="005C3B6E" w:rsidRPr="005C3B6E">
        <w:rPr>
          <w:rFonts w:ascii="Times New Roman" w:hAnsi="Times New Roman"/>
          <w:sz w:val="24"/>
          <w:szCs w:val="24"/>
        </w:rPr>
        <w:t xml:space="preserve">eadust täiendatakse </w:t>
      </w:r>
      <w:r w:rsidR="0091356B">
        <w:rPr>
          <w:rFonts w:ascii="Times New Roman" w:hAnsi="Times New Roman"/>
          <w:sz w:val="24"/>
          <w:szCs w:val="24"/>
        </w:rPr>
        <w:t>normitehnilise märkusega</w:t>
      </w:r>
      <w:r w:rsidR="0091356B" w:rsidRPr="005C3B6E">
        <w:rPr>
          <w:rFonts w:ascii="Times New Roman" w:hAnsi="Times New Roman"/>
          <w:sz w:val="24"/>
          <w:szCs w:val="24"/>
        </w:rPr>
        <w:t xml:space="preserve"> </w:t>
      </w:r>
      <w:r w:rsidR="005C3B6E" w:rsidRPr="005C3B6E">
        <w:rPr>
          <w:rFonts w:ascii="Times New Roman" w:hAnsi="Times New Roman"/>
          <w:sz w:val="24"/>
          <w:szCs w:val="24"/>
        </w:rPr>
        <w:t>järgmises sõnastuses:</w:t>
      </w:r>
    </w:p>
    <w:p w14:paraId="4B05CCFF" w14:textId="77777777" w:rsidR="005C3B6E" w:rsidRPr="005C3B6E" w:rsidRDefault="005C3B6E" w:rsidP="005C3B6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0C08794C" w14:textId="488992DA" w:rsidR="005C3B6E" w:rsidRDefault="005C3B6E" w:rsidP="005C3B6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C3B6E">
        <w:rPr>
          <w:rFonts w:ascii="Times New Roman" w:hAnsi="Times New Roman"/>
          <w:sz w:val="24"/>
          <w:szCs w:val="24"/>
        </w:rPr>
        <w:t>„</w:t>
      </w:r>
      <w:r w:rsidR="0091356B">
        <w:rPr>
          <w:rFonts w:ascii="Times New Roman" w:hAnsi="Times New Roman"/>
          <w:sz w:val="24"/>
          <w:szCs w:val="24"/>
          <w:vertAlign w:val="superscript"/>
        </w:rPr>
        <w:t>1</w:t>
      </w:r>
      <w:r w:rsidR="0091356B">
        <w:rPr>
          <w:rFonts w:ascii="Times New Roman" w:hAnsi="Times New Roman"/>
          <w:sz w:val="24"/>
          <w:szCs w:val="24"/>
        </w:rPr>
        <w:t xml:space="preserve"> </w:t>
      </w:r>
      <w:r w:rsidRPr="005C3B6E">
        <w:rPr>
          <w:rFonts w:ascii="Times New Roman" w:hAnsi="Times New Roman"/>
          <w:sz w:val="24"/>
          <w:szCs w:val="24"/>
        </w:rPr>
        <w:t>Euroopa Parlamendi ja nõukogu direktiiv (EL) 2022/2041</w:t>
      </w:r>
      <w:r w:rsidR="009F1195">
        <w:rPr>
          <w:rFonts w:ascii="Times New Roman" w:hAnsi="Times New Roman"/>
          <w:sz w:val="24"/>
          <w:szCs w:val="24"/>
        </w:rPr>
        <w:t>,</w:t>
      </w:r>
      <w:r w:rsidRPr="005C3B6E">
        <w:rPr>
          <w:rFonts w:ascii="Times New Roman" w:hAnsi="Times New Roman"/>
          <w:sz w:val="24"/>
          <w:szCs w:val="24"/>
        </w:rPr>
        <w:t xml:space="preserve"> mis käsitleb piisavat miinimumpalka Euroopa Liidus (ELT L 275, 25.10.2022, lk 33–47).“.</w:t>
      </w:r>
    </w:p>
    <w:p w14:paraId="17818BC1" w14:textId="77777777" w:rsidR="005C3B6E" w:rsidRDefault="005C3B6E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2923AA82" w14:textId="0A82C2FC" w:rsidR="00465188" w:rsidRPr="00AA6123" w:rsidRDefault="00465188" w:rsidP="0046518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 w:rsidRPr="00AA6123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4F7FF3">
        <w:rPr>
          <w:rFonts w:ascii="Times New Roman" w:hAnsi="Times New Roman"/>
          <w:b/>
          <w:bCs/>
          <w:sz w:val="24"/>
          <w:szCs w:val="24"/>
        </w:rPr>
        <w:t>4</w:t>
      </w:r>
      <w:r w:rsidRPr="00AA6123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Kollektiivlepingu</w:t>
      </w:r>
      <w:r w:rsidRPr="00AA6123">
        <w:rPr>
          <w:rFonts w:ascii="Times New Roman" w:hAnsi="Times New Roman"/>
          <w:b/>
          <w:bCs/>
          <w:sz w:val="24"/>
          <w:szCs w:val="24"/>
        </w:rPr>
        <w:t xml:space="preserve"> seaduse muutmine</w:t>
      </w:r>
    </w:p>
    <w:p w14:paraId="553C5873" w14:textId="77777777" w:rsidR="00465188" w:rsidRDefault="00465188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21CD2BF7" w14:textId="55BD5951" w:rsidR="005C3B6E" w:rsidRPr="005C3B6E" w:rsidRDefault="00FE17ED" w:rsidP="005C3B6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Kollektiivlepingu s</w:t>
      </w:r>
      <w:r w:rsidR="005C3B6E" w:rsidRPr="005C3B6E">
        <w:rPr>
          <w:rFonts w:ascii="Times New Roman" w:hAnsi="Times New Roman"/>
          <w:sz w:val="24"/>
          <w:szCs w:val="24"/>
        </w:rPr>
        <w:t xml:space="preserve">eadust täiendatakse </w:t>
      </w:r>
      <w:r w:rsidR="00790204">
        <w:rPr>
          <w:rFonts w:ascii="Times New Roman" w:hAnsi="Times New Roman"/>
          <w:sz w:val="24"/>
          <w:szCs w:val="24"/>
        </w:rPr>
        <w:t>normitehnilise märkusega</w:t>
      </w:r>
      <w:r w:rsidR="005C3B6E" w:rsidRPr="005C3B6E">
        <w:rPr>
          <w:rFonts w:ascii="Times New Roman" w:hAnsi="Times New Roman"/>
          <w:sz w:val="24"/>
          <w:szCs w:val="24"/>
        </w:rPr>
        <w:t xml:space="preserve"> järgmises sõnastuses:</w:t>
      </w:r>
    </w:p>
    <w:p w14:paraId="571C5FF2" w14:textId="77777777" w:rsidR="005C3B6E" w:rsidRPr="005C3B6E" w:rsidRDefault="005C3B6E" w:rsidP="005C3B6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07F1B8BB" w14:textId="657E70D2" w:rsidR="005C3B6E" w:rsidRDefault="005C3B6E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C3B6E">
        <w:rPr>
          <w:rFonts w:ascii="Times New Roman" w:hAnsi="Times New Roman"/>
          <w:sz w:val="24"/>
          <w:szCs w:val="24"/>
        </w:rPr>
        <w:t>„</w:t>
      </w:r>
      <w:r w:rsidR="00790204">
        <w:rPr>
          <w:rFonts w:ascii="Times New Roman" w:hAnsi="Times New Roman"/>
          <w:sz w:val="24"/>
          <w:szCs w:val="24"/>
          <w:vertAlign w:val="superscript"/>
        </w:rPr>
        <w:t>1</w:t>
      </w:r>
      <w:r w:rsidR="00790204">
        <w:rPr>
          <w:rFonts w:ascii="Times New Roman" w:hAnsi="Times New Roman"/>
          <w:sz w:val="24"/>
          <w:szCs w:val="24"/>
        </w:rPr>
        <w:t xml:space="preserve"> </w:t>
      </w:r>
      <w:r w:rsidRPr="005C3B6E">
        <w:rPr>
          <w:rFonts w:ascii="Times New Roman" w:hAnsi="Times New Roman"/>
          <w:sz w:val="24"/>
          <w:szCs w:val="24"/>
        </w:rPr>
        <w:t>Euroopa Parlamendi ja nõukogu direktiiv (EL) 2022/2041</w:t>
      </w:r>
      <w:r w:rsidR="009F1195">
        <w:rPr>
          <w:rFonts w:ascii="Times New Roman" w:hAnsi="Times New Roman"/>
          <w:sz w:val="24"/>
          <w:szCs w:val="24"/>
        </w:rPr>
        <w:t>,</w:t>
      </w:r>
      <w:r w:rsidRPr="005C3B6E">
        <w:rPr>
          <w:rFonts w:ascii="Times New Roman" w:hAnsi="Times New Roman"/>
          <w:sz w:val="24"/>
          <w:szCs w:val="24"/>
        </w:rPr>
        <w:t xml:space="preserve"> mis käsitleb piisavat miinimumpalka Euroopa Liidus (ELT L 275, 25.10.2022, lk 33–47).“.</w:t>
      </w:r>
    </w:p>
    <w:p w14:paraId="07CBD1B9" w14:textId="77777777" w:rsidR="005C3B6E" w:rsidRDefault="005C3B6E" w:rsidP="009601C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78BD7FE1" w14:textId="77777777" w:rsidR="006C1445" w:rsidRDefault="006C1445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601B0DB" w14:textId="5CC93180" w:rsidR="00FE53F3" w:rsidRPr="00002504" w:rsidRDefault="0028612B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Lauri </w:t>
      </w:r>
      <w:proofErr w:type="spellStart"/>
      <w:r>
        <w:rPr>
          <w:rFonts w:ascii="Times New Roman" w:hAnsi="Times New Roman"/>
          <w:sz w:val="24"/>
          <w:szCs w:val="24"/>
        </w:rPr>
        <w:t>Hussar</w:t>
      </w:r>
      <w:proofErr w:type="spellEnd"/>
    </w:p>
    <w:p w14:paraId="49EA9481" w14:textId="77777777" w:rsidR="00FE53F3" w:rsidRPr="00002504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02504">
        <w:rPr>
          <w:rFonts w:ascii="Times New Roman" w:hAnsi="Times New Roman"/>
          <w:sz w:val="24"/>
          <w:szCs w:val="24"/>
        </w:rPr>
        <w:t>Riigikogu esimees</w:t>
      </w:r>
    </w:p>
    <w:p w14:paraId="474FF5A0" w14:textId="77777777" w:rsidR="00FE53F3" w:rsidRPr="00002504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618ED004" w14:textId="7E1E4F1D" w:rsidR="00FE53F3" w:rsidRPr="00002504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Tallinn, </w:t>
      </w:r>
      <w:r w:rsidR="00566378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.…</w:t>
      </w:r>
      <w:r w:rsidR="00566378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…………….. 202</w:t>
      </w:r>
      <w:r w:rsidR="0028612B">
        <w:rPr>
          <w:rFonts w:ascii="Times New Roman" w:hAnsi="Times New Roman"/>
          <w:sz w:val="24"/>
          <w:szCs w:val="24"/>
        </w:rPr>
        <w:t>4</w:t>
      </w:r>
      <w:r w:rsidRPr="00002504">
        <w:rPr>
          <w:rFonts w:ascii="Times New Roman" w:hAnsi="Times New Roman"/>
          <w:sz w:val="24"/>
          <w:szCs w:val="24"/>
        </w:rPr>
        <w:t xml:space="preserve">. a. </w:t>
      </w:r>
    </w:p>
    <w:p w14:paraId="3ECF21F0" w14:textId="77777777" w:rsidR="00FE53F3" w:rsidRPr="00002504" w:rsidRDefault="00FE53F3" w:rsidP="00FE53F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2B55D106" w14:textId="6B21BB76" w:rsidR="00FE53F3" w:rsidRPr="00002504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02504">
        <w:rPr>
          <w:rFonts w:ascii="Times New Roman" w:hAnsi="Times New Roman"/>
          <w:sz w:val="24"/>
          <w:szCs w:val="24"/>
        </w:rPr>
        <w:t>Algat</w:t>
      </w:r>
      <w:r>
        <w:rPr>
          <w:rFonts w:ascii="Times New Roman" w:hAnsi="Times New Roman"/>
          <w:sz w:val="24"/>
          <w:szCs w:val="24"/>
        </w:rPr>
        <w:t>ab Vabariigi Valitsus …………… 202</w:t>
      </w:r>
      <w:r w:rsidR="0028612B">
        <w:rPr>
          <w:rFonts w:ascii="Times New Roman" w:hAnsi="Times New Roman"/>
          <w:sz w:val="24"/>
          <w:szCs w:val="24"/>
        </w:rPr>
        <w:t>4</w:t>
      </w:r>
      <w:r w:rsidRPr="00002504">
        <w:rPr>
          <w:rFonts w:ascii="Times New Roman" w:hAnsi="Times New Roman"/>
          <w:sz w:val="24"/>
          <w:szCs w:val="24"/>
        </w:rPr>
        <w:t xml:space="preserve"> </w:t>
      </w:r>
    </w:p>
    <w:p w14:paraId="1640AF0B" w14:textId="77777777" w:rsidR="00FE53F3" w:rsidRPr="00002504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A8806FF" w14:textId="77777777" w:rsidR="00FE53F3" w:rsidRPr="007A7045" w:rsidRDefault="00FE53F3" w:rsidP="00FE53F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02504">
        <w:rPr>
          <w:rFonts w:ascii="Times New Roman" w:hAnsi="Times New Roman"/>
          <w:sz w:val="24"/>
          <w:szCs w:val="24"/>
        </w:rPr>
        <w:t>(allkirjastatud digitaalselt)</w:t>
      </w:r>
    </w:p>
    <w:p w14:paraId="5F8141D9" w14:textId="77777777" w:rsidR="00FE53F3" w:rsidRPr="00A17883" w:rsidRDefault="00FE53F3" w:rsidP="00FE53F3"/>
    <w:p w14:paraId="44EF929C" w14:textId="0314D61A" w:rsidR="00853D84" w:rsidRPr="00FE53F3" w:rsidRDefault="00853D84" w:rsidP="00FE53F3"/>
    <w:sectPr w:rsidR="00853D84" w:rsidRPr="00FE53F3" w:rsidSect="0034757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i Koik" w:date="2024-11-27T10:40:00Z" w:initials="MK">
    <w:p w14:paraId="5DD188D7" w14:textId="77777777" w:rsidR="00485005" w:rsidRDefault="00485005" w:rsidP="00485005">
      <w:pPr>
        <w:pStyle w:val="Kommentaaritekst"/>
      </w:pPr>
      <w:r>
        <w:rPr>
          <w:rStyle w:val="Kommentaariviide"/>
        </w:rPr>
        <w:annotationRef/>
      </w:r>
      <w:r>
        <w:t xml:space="preserve">Kordasin sõna </w:t>
      </w:r>
      <w:r>
        <w:rPr>
          <w:i/>
          <w:iCs/>
        </w:rPr>
        <w:t>puhul</w:t>
      </w:r>
      <w:r>
        <w:t xml:space="preserve">, et oleks selgem, et kõrvallause "kes on tööandja.." </w:t>
      </w:r>
      <w:r>
        <w:rPr>
          <w:i/>
          <w:iCs/>
        </w:rPr>
        <w:t xml:space="preserve">alaealise </w:t>
      </w:r>
      <w:r>
        <w:t>juurde ei kuulu.</w:t>
      </w:r>
    </w:p>
  </w:comment>
  <w:comment w:id="12" w:author="Mari Koik" w:date="2024-11-26T14:26:00Z" w:initials="MK">
    <w:p w14:paraId="4C4F5CD3" w14:textId="77777777" w:rsidR="00485005" w:rsidRDefault="00154E28" w:rsidP="00485005">
      <w:pPr>
        <w:pStyle w:val="Kommentaaritekst"/>
      </w:pPr>
      <w:r>
        <w:rPr>
          <w:rStyle w:val="Kommentaariviide"/>
        </w:rPr>
        <w:annotationRef/>
      </w:r>
      <w:r w:rsidR="00485005">
        <w:t>Pakun sellise sõnastuse. Kas see võiks sobida?</w:t>
      </w:r>
    </w:p>
  </w:comment>
  <w:comment w:id="28" w:author="Mari Koik" w:date="2024-11-27T10:34:00Z" w:initials="MK">
    <w:p w14:paraId="5732218F" w14:textId="77777777" w:rsidR="00485005" w:rsidRDefault="00485005" w:rsidP="00485005">
      <w:pPr>
        <w:pStyle w:val="Kommentaaritekst"/>
      </w:pPr>
      <w:r>
        <w:rPr>
          <w:rStyle w:val="Kommentaariviide"/>
        </w:rPr>
        <w:annotationRef/>
      </w:r>
      <w:r>
        <w:t>Et oleks viide sellele, et eri juhul on vaja eri tõendit.</w:t>
      </w:r>
    </w:p>
  </w:comment>
  <w:comment w:id="40" w:author="Kärt Voor" w:date="2024-11-29T15:23:00Z" w:initials="KV">
    <w:p w14:paraId="251AC00C" w14:textId="77777777" w:rsidR="00C06B7D" w:rsidRDefault="00C06B7D" w:rsidP="00C06B7D">
      <w:pPr>
        <w:pStyle w:val="Kommentaaritekst"/>
      </w:pPr>
      <w:r>
        <w:rPr>
          <w:rStyle w:val="Kommentaariviide"/>
        </w:rPr>
        <w:annotationRef/>
      </w:r>
      <w:r>
        <w:t>SK p-s 5 viitate EK otsusele, milles öeldakse, et igapäevane puhkeaeg ei ole osa iganädalasest puhkeajast. Juhime tähelepnau, et EN-s sätestatakse vastupidi - iganädalane puhkeaeg sisaldab igapäevast puhkeaega. Palume lähtuda EK otsusest ja EN muuta. Sama märkus ka § 2 p-i 1 kohta.</w:t>
      </w:r>
    </w:p>
  </w:comment>
  <w:comment w:id="41" w:author="Kärt Voor" w:date="2024-11-28T10:50:00Z" w:initials="KV">
    <w:p w14:paraId="277D4E0B" w14:textId="7A5A9277" w:rsidR="00225AF8" w:rsidRDefault="00812CB4" w:rsidP="00225AF8">
      <w:pPr>
        <w:pStyle w:val="Kommentaaritekst"/>
      </w:pPr>
      <w:r>
        <w:rPr>
          <w:rStyle w:val="Kommentaariviide"/>
        </w:rPr>
        <w:annotationRef/>
      </w:r>
      <w:r w:rsidR="00225AF8">
        <w:t>Sobivam täiendada lg-ga 2(1).</w:t>
      </w:r>
    </w:p>
    <w:p w14:paraId="0D27B3E5" w14:textId="77777777" w:rsidR="00225AF8" w:rsidRDefault="00225AF8" w:rsidP="00225AF8">
      <w:pPr>
        <w:pStyle w:val="Kommentaaritekst"/>
      </w:pPr>
    </w:p>
    <w:p w14:paraId="08122357" w14:textId="77777777" w:rsidR="00225AF8" w:rsidRDefault="00225AF8" w:rsidP="00225AF8">
      <w:pPr>
        <w:pStyle w:val="Kommentaaritekst"/>
      </w:pPr>
      <w:r>
        <w:t>Lisaks: VangS § 137 lg 1(1) viitab ATS lõigetele 1-3. Meie lisatava lõike asukohta puudutavat ettepanekut arvestades ei oleks vaja muuta VangS-i. Vastasel juhul tuleks ka VangS-i muuta.</w:t>
      </w:r>
    </w:p>
  </w:comment>
  <w:comment w:id="44" w:author="Kärt Voor" w:date="2024-11-28T10:52:00Z" w:initials="KV">
    <w:p w14:paraId="6940D831" w14:textId="290B0F6E" w:rsidR="00AC2C6E" w:rsidRDefault="00AC2C6E" w:rsidP="00AC2C6E">
      <w:pPr>
        <w:pStyle w:val="Kommentaaritekst"/>
      </w:pPr>
      <w:r>
        <w:rPr>
          <w:rStyle w:val="Kommentaariviide"/>
        </w:rPr>
        <w:annotationRef/>
      </w:r>
      <w:r>
        <w:t>See seadus peab olema enne ATS-i (tähestiku järjekord).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D188D7" w15:done="0"/>
  <w15:commentEx w15:paraId="4C4F5CD3" w15:done="0"/>
  <w15:commentEx w15:paraId="5732218F" w15:done="0"/>
  <w15:commentEx w15:paraId="251AC00C" w15:done="0"/>
  <w15:commentEx w15:paraId="08122357" w15:done="0"/>
  <w15:commentEx w15:paraId="6940D8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F17586" w16cex:dateUtc="2024-11-27T08:40:00Z"/>
  <w16cex:commentExtensible w16cex:durableId="2AF0591F" w16cex:dateUtc="2024-11-26T12:26:00Z"/>
  <w16cex:commentExtensible w16cex:durableId="2AF17427" w16cex:dateUtc="2024-11-27T08:34:00Z"/>
  <w16cex:commentExtensible w16cex:durableId="2AF45AFF" w16cex:dateUtc="2024-11-29T13:23:00Z"/>
  <w16cex:commentExtensible w16cex:durableId="2AF2C987" w16cex:dateUtc="2024-11-28T08:50:00Z"/>
  <w16cex:commentExtensible w16cex:durableId="2AF2CA06" w16cex:dateUtc="2024-11-28T08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D188D7" w16cid:durableId="2AF17586"/>
  <w16cid:commentId w16cid:paraId="4C4F5CD3" w16cid:durableId="2AF0591F"/>
  <w16cid:commentId w16cid:paraId="5732218F" w16cid:durableId="2AF17427"/>
  <w16cid:commentId w16cid:paraId="251AC00C" w16cid:durableId="2AF45AFF"/>
  <w16cid:commentId w16cid:paraId="08122357" w16cid:durableId="2AF2C987"/>
  <w16cid:commentId w16cid:paraId="6940D831" w16cid:durableId="2AF2CA0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4238"/>
    <w:multiLevelType w:val="multilevel"/>
    <w:tmpl w:val="360C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264E45"/>
    <w:multiLevelType w:val="hybridMultilevel"/>
    <w:tmpl w:val="D1DC9D54"/>
    <w:lvl w:ilvl="0" w:tplc="1E2E4260">
      <w:start w:val="1"/>
      <w:numFmt w:val="decimal"/>
      <w:lvlText w:val="%1)"/>
      <w:lvlJc w:val="left"/>
      <w:pPr>
        <w:ind w:left="1020" w:hanging="360"/>
      </w:pPr>
    </w:lvl>
    <w:lvl w:ilvl="1" w:tplc="B6EA9EC6">
      <w:start w:val="1"/>
      <w:numFmt w:val="decimal"/>
      <w:lvlText w:val="%2)"/>
      <w:lvlJc w:val="left"/>
      <w:pPr>
        <w:ind w:left="1020" w:hanging="360"/>
      </w:pPr>
    </w:lvl>
    <w:lvl w:ilvl="2" w:tplc="8A2C2DBA">
      <w:start w:val="1"/>
      <w:numFmt w:val="decimal"/>
      <w:lvlText w:val="%3)"/>
      <w:lvlJc w:val="left"/>
      <w:pPr>
        <w:ind w:left="1020" w:hanging="360"/>
      </w:pPr>
    </w:lvl>
    <w:lvl w:ilvl="3" w:tplc="ADF2A65A">
      <w:start w:val="1"/>
      <w:numFmt w:val="decimal"/>
      <w:lvlText w:val="%4)"/>
      <w:lvlJc w:val="left"/>
      <w:pPr>
        <w:ind w:left="1020" w:hanging="360"/>
      </w:pPr>
    </w:lvl>
    <w:lvl w:ilvl="4" w:tplc="75F22418">
      <w:start w:val="1"/>
      <w:numFmt w:val="decimal"/>
      <w:lvlText w:val="%5)"/>
      <w:lvlJc w:val="left"/>
      <w:pPr>
        <w:ind w:left="1020" w:hanging="360"/>
      </w:pPr>
    </w:lvl>
    <w:lvl w:ilvl="5" w:tplc="1D6E6244">
      <w:start w:val="1"/>
      <w:numFmt w:val="decimal"/>
      <w:lvlText w:val="%6)"/>
      <w:lvlJc w:val="left"/>
      <w:pPr>
        <w:ind w:left="1020" w:hanging="360"/>
      </w:pPr>
    </w:lvl>
    <w:lvl w:ilvl="6" w:tplc="227C7684">
      <w:start w:val="1"/>
      <w:numFmt w:val="decimal"/>
      <w:lvlText w:val="%7)"/>
      <w:lvlJc w:val="left"/>
      <w:pPr>
        <w:ind w:left="1020" w:hanging="360"/>
      </w:pPr>
    </w:lvl>
    <w:lvl w:ilvl="7" w:tplc="20747824">
      <w:start w:val="1"/>
      <w:numFmt w:val="decimal"/>
      <w:lvlText w:val="%8)"/>
      <w:lvlJc w:val="left"/>
      <w:pPr>
        <w:ind w:left="1020" w:hanging="360"/>
      </w:pPr>
    </w:lvl>
    <w:lvl w:ilvl="8" w:tplc="69C07E68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18DB4314"/>
    <w:multiLevelType w:val="hybridMultilevel"/>
    <w:tmpl w:val="4E9E9CDC"/>
    <w:lvl w:ilvl="0" w:tplc="0D74942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C26AF63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20F24A2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A12C7DF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B76AE86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22E4E6C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31EC70B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7CEE2C8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D0529A4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" w15:restartNumberingAfterBreak="0">
    <w:nsid w:val="193D6EC9"/>
    <w:multiLevelType w:val="hybridMultilevel"/>
    <w:tmpl w:val="C04EF368"/>
    <w:lvl w:ilvl="0" w:tplc="97A4FA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F7209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6E4D0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5BA02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5F4D2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BF2B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36C4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CCCBD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E18A5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212F3BDA"/>
    <w:multiLevelType w:val="hybridMultilevel"/>
    <w:tmpl w:val="41FCCB1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851C6"/>
    <w:multiLevelType w:val="hybridMultilevel"/>
    <w:tmpl w:val="C3808354"/>
    <w:lvl w:ilvl="0" w:tplc="C470A1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71279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F4CB4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05842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8A28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2307E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A129C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59EB6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6243D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24D709CD"/>
    <w:multiLevelType w:val="hybridMultilevel"/>
    <w:tmpl w:val="6C5C8A0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0441A"/>
    <w:multiLevelType w:val="hybridMultilevel"/>
    <w:tmpl w:val="A7A868BA"/>
    <w:lvl w:ilvl="0" w:tplc="0360CC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7F2EE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284D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D5253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E4079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97E24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6DA6D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04C24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FC28A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2DE260AA"/>
    <w:multiLevelType w:val="hybridMultilevel"/>
    <w:tmpl w:val="637E55BA"/>
    <w:lvl w:ilvl="0" w:tplc="2F9868F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0FA0AFB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A2B6CB8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0F408FD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F7D2FF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DBA6209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953E17E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8C5C230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F3E8B03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9" w15:restartNumberingAfterBreak="0">
    <w:nsid w:val="30876AC8"/>
    <w:multiLevelType w:val="hybridMultilevel"/>
    <w:tmpl w:val="B12A1F60"/>
    <w:lvl w:ilvl="0" w:tplc="F8D257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6509E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4C71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8B04D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75A45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8E075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8087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8A14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C26E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32C73D3F"/>
    <w:multiLevelType w:val="hybridMultilevel"/>
    <w:tmpl w:val="D70459CC"/>
    <w:lvl w:ilvl="0" w:tplc="535A3F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17603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DE206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A2415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01C7B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8830FB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61818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6232B5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348F1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1" w15:restartNumberingAfterBreak="0">
    <w:nsid w:val="34D47421"/>
    <w:multiLevelType w:val="hybridMultilevel"/>
    <w:tmpl w:val="043CDA6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879B2"/>
    <w:multiLevelType w:val="hybridMultilevel"/>
    <w:tmpl w:val="25688C1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B4996"/>
    <w:multiLevelType w:val="hybridMultilevel"/>
    <w:tmpl w:val="69266112"/>
    <w:lvl w:ilvl="0" w:tplc="4724B98A">
      <w:start w:val="1"/>
      <w:numFmt w:val="decimal"/>
      <w:lvlText w:val="%1)"/>
      <w:lvlJc w:val="left"/>
      <w:pPr>
        <w:ind w:left="1020" w:hanging="360"/>
      </w:pPr>
    </w:lvl>
    <w:lvl w:ilvl="1" w:tplc="72F6E4FA">
      <w:start w:val="1"/>
      <w:numFmt w:val="decimal"/>
      <w:lvlText w:val="%2)"/>
      <w:lvlJc w:val="left"/>
      <w:pPr>
        <w:ind w:left="1020" w:hanging="360"/>
      </w:pPr>
    </w:lvl>
    <w:lvl w:ilvl="2" w:tplc="F2507B24">
      <w:start w:val="1"/>
      <w:numFmt w:val="decimal"/>
      <w:lvlText w:val="%3)"/>
      <w:lvlJc w:val="left"/>
      <w:pPr>
        <w:ind w:left="1020" w:hanging="360"/>
      </w:pPr>
    </w:lvl>
    <w:lvl w:ilvl="3" w:tplc="B5CE57EC">
      <w:start w:val="1"/>
      <w:numFmt w:val="decimal"/>
      <w:lvlText w:val="%4)"/>
      <w:lvlJc w:val="left"/>
      <w:pPr>
        <w:ind w:left="1020" w:hanging="360"/>
      </w:pPr>
    </w:lvl>
    <w:lvl w:ilvl="4" w:tplc="4BC89252">
      <w:start w:val="1"/>
      <w:numFmt w:val="decimal"/>
      <w:lvlText w:val="%5)"/>
      <w:lvlJc w:val="left"/>
      <w:pPr>
        <w:ind w:left="1020" w:hanging="360"/>
      </w:pPr>
    </w:lvl>
    <w:lvl w:ilvl="5" w:tplc="C1B6EB9C">
      <w:start w:val="1"/>
      <w:numFmt w:val="decimal"/>
      <w:lvlText w:val="%6)"/>
      <w:lvlJc w:val="left"/>
      <w:pPr>
        <w:ind w:left="1020" w:hanging="360"/>
      </w:pPr>
    </w:lvl>
    <w:lvl w:ilvl="6" w:tplc="443E64A6">
      <w:start w:val="1"/>
      <w:numFmt w:val="decimal"/>
      <w:lvlText w:val="%7)"/>
      <w:lvlJc w:val="left"/>
      <w:pPr>
        <w:ind w:left="1020" w:hanging="360"/>
      </w:pPr>
    </w:lvl>
    <w:lvl w:ilvl="7" w:tplc="AE5C8D0C">
      <w:start w:val="1"/>
      <w:numFmt w:val="decimal"/>
      <w:lvlText w:val="%8)"/>
      <w:lvlJc w:val="left"/>
      <w:pPr>
        <w:ind w:left="1020" w:hanging="360"/>
      </w:pPr>
    </w:lvl>
    <w:lvl w:ilvl="8" w:tplc="A014CA44">
      <w:start w:val="1"/>
      <w:numFmt w:val="decimal"/>
      <w:lvlText w:val="%9)"/>
      <w:lvlJc w:val="left"/>
      <w:pPr>
        <w:ind w:left="1020" w:hanging="360"/>
      </w:pPr>
    </w:lvl>
  </w:abstractNum>
  <w:abstractNum w:abstractNumId="14" w15:restartNumberingAfterBreak="0">
    <w:nsid w:val="42B9080E"/>
    <w:multiLevelType w:val="multilevel"/>
    <w:tmpl w:val="62549D78"/>
    <w:lvl w:ilvl="0">
      <w:start w:val="1"/>
      <w:numFmt w:val="decimal"/>
      <w:lvlText w:val="(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57678E3"/>
    <w:multiLevelType w:val="hybridMultilevel"/>
    <w:tmpl w:val="D04CAD2C"/>
    <w:lvl w:ilvl="0" w:tplc="0810C5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77E8650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16AD3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ECA283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0B54DC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DE056C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24AD1A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A045A7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D2884E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6" w15:restartNumberingAfterBreak="0">
    <w:nsid w:val="487E4850"/>
    <w:multiLevelType w:val="hybridMultilevel"/>
    <w:tmpl w:val="E50CBB4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9667C"/>
    <w:multiLevelType w:val="hybridMultilevel"/>
    <w:tmpl w:val="F0A4483E"/>
    <w:lvl w:ilvl="0" w:tplc="C62E792C">
      <w:start w:val="1"/>
      <w:numFmt w:val="lowerLetter"/>
      <w:lvlText w:val="%1)"/>
      <w:lvlJc w:val="left"/>
      <w:pPr>
        <w:ind w:left="1020" w:hanging="360"/>
      </w:pPr>
    </w:lvl>
    <w:lvl w:ilvl="1" w:tplc="F48EB066">
      <w:start w:val="1"/>
      <w:numFmt w:val="lowerLetter"/>
      <w:lvlText w:val="%2)"/>
      <w:lvlJc w:val="left"/>
      <w:pPr>
        <w:ind w:left="1020" w:hanging="360"/>
      </w:pPr>
    </w:lvl>
    <w:lvl w:ilvl="2" w:tplc="C7629056">
      <w:start w:val="1"/>
      <w:numFmt w:val="lowerLetter"/>
      <w:lvlText w:val="%3)"/>
      <w:lvlJc w:val="left"/>
      <w:pPr>
        <w:ind w:left="1020" w:hanging="360"/>
      </w:pPr>
    </w:lvl>
    <w:lvl w:ilvl="3" w:tplc="CCCA119E">
      <w:start w:val="1"/>
      <w:numFmt w:val="lowerLetter"/>
      <w:lvlText w:val="%4)"/>
      <w:lvlJc w:val="left"/>
      <w:pPr>
        <w:ind w:left="1020" w:hanging="360"/>
      </w:pPr>
    </w:lvl>
    <w:lvl w:ilvl="4" w:tplc="5728EF5C">
      <w:start w:val="1"/>
      <w:numFmt w:val="lowerLetter"/>
      <w:lvlText w:val="%5)"/>
      <w:lvlJc w:val="left"/>
      <w:pPr>
        <w:ind w:left="1020" w:hanging="360"/>
      </w:pPr>
    </w:lvl>
    <w:lvl w:ilvl="5" w:tplc="1F0C5898">
      <w:start w:val="1"/>
      <w:numFmt w:val="lowerLetter"/>
      <w:lvlText w:val="%6)"/>
      <w:lvlJc w:val="left"/>
      <w:pPr>
        <w:ind w:left="1020" w:hanging="360"/>
      </w:pPr>
    </w:lvl>
    <w:lvl w:ilvl="6" w:tplc="335A6086">
      <w:start w:val="1"/>
      <w:numFmt w:val="lowerLetter"/>
      <w:lvlText w:val="%7)"/>
      <w:lvlJc w:val="left"/>
      <w:pPr>
        <w:ind w:left="1020" w:hanging="360"/>
      </w:pPr>
    </w:lvl>
    <w:lvl w:ilvl="7" w:tplc="87E6F2E6">
      <w:start w:val="1"/>
      <w:numFmt w:val="lowerLetter"/>
      <w:lvlText w:val="%8)"/>
      <w:lvlJc w:val="left"/>
      <w:pPr>
        <w:ind w:left="1020" w:hanging="360"/>
      </w:pPr>
    </w:lvl>
    <w:lvl w:ilvl="8" w:tplc="20EECBB8">
      <w:start w:val="1"/>
      <w:numFmt w:val="lowerLetter"/>
      <w:lvlText w:val="%9)"/>
      <w:lvlJc w:val="left"/>
      <w:pPr>
        <w:ind w:left="1020" w:hanging="360"/>
      </w:pPr>
    </w:lvl>
  </w:abstractNum>
  <w:abstractNum w:abstractNumId="18" w15:restartNumberingAfterBreak="0">
    <w:nsid w:val="4B4A0873"/>
    <w:multiLevelType w:val="hybridMultilevel"/>
    <w:tmpl w:val="8A821326"/>
    <w:lvl w:ilvl="0" w:tplc="F850D3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9814D8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94E6C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BD627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A9677D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1344E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84C54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AA6EC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4AC1E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9" w15:restartNumberingAfterBreak="0">
    <w:nsid w:val="668F3A11"/>
    <w:multiLevelType w:val="hybridMultilevel"/>
    <w:tmpl w:val="D0FE54A4"/>
    <w:lvl w:ilvl="0" w:tplc="910AB4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8A85A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2D83C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27CE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6E8EA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B8AE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64F3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2A9F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7E2DD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6CBE781F"/>
    <w:multiLevelType w:val="hybridMultilevel"/>
    <w:tmpl w:val="A8CC3098"/>
    <w:lvl w:ilvl="0" w:tplc="69C2D4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B53500"/>
    <w:multiLevelType w:val="hybridMultilevel"/>
    <w:tmpl w:val="E0084DD0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966DC"/>
    <w:multiLevelType w:val="hybridMultilevel"/>
    <w:tmpl w:val="AA3C56E0"/>
    <w:lvl w:ilvl="0" w:tplc="48345F38">
      <w:start w:val="1"/>
      <w:numFmt w:val="decimal"/>
      <w:lvlText w:val="%1)"/>
      <w:lvlJc w:val="left"/>
      <w:pPr>
        <w:ind w:left="1020" w:hanging="360"/>
      </w:pPr>
    </w:lvl>
    <w:lvl w:ilvl="1" w:tplc="76F86B7E">
      <w:start w:val="1"/>
      <w:numFmt w:val="decimal"/>
      <w:lvlText w:val="%2)"/>
      <w:lvlJc w:val="left"/>
      <w:pPr>
        <w:ind w:left="1020" w:hanging="360"/>
      </w:pPr>
    </w:lvl>
    <w:lvl w:ilvl="2" w:tplc="29C6156E">
      <w:start w:val="1"/>
      <w:numFmt w:val="decimal"/>
      <w:lvlText w:val="%3)"/>
      <w:lvlJc w:val="left"/>
      <w:pPr>
        <w:ind w:left="1020" w:hanging="360"/>
      </w:pPr>
    </w:lvl>
    <w:lvl w:ilvl="3" w:tplc="9EFCB92A">
      <w:start w:val="1"/>
      <w:numFmt w:val="decimal"/>
      <w:lvlText w:val="%4)"/>
      <w:lvlJc w:val="left"/>
      <w:pPr>
        <w:ind w:left="1020" w:hanging="360"/>
      </w:pPr>
    </w:lvl>
    <w:lvl w:ilvl="4" w:tplc="0CCA04B0">
      <w:start w:val="1"/>
      <w:numFmt w:val="decimal"/>
      <w:lvlText w:val="%5)"/>
      <w:lvlJc w:val="left"/>
      <w:pPr>
        <w:ind w:left="1020" w:hanging="360"/>
      </w:pPr>
    </w:lvl>
    <w:lvl w:ilvl="5" w:tplc="297A83C6">
      <w:start w:val="1"/>
      <w:numFmt w:val="decimal"/>
      <w:lvlText w:val="%6)"/>
      <w:lvlJc w:val="left"/>
      <w:pPr>
        <w:ind w:left="1020" w:hanging="360"/>
      </w:pPr>
    </w:lvl>
    <w:lvl w:ilvl="6" w:tplc="B106B3CE">
      <w:start w:val="1"/>
      <w:numFmt w:val="decimal"/>
      <w:lvlText w:val="%7)"/>
      <w:lvlJc w:val="left"/>
      <w:pPr>
        <w:ind w:left="1020" w:hanging="360"/>
      </w:pPr>
    </w:lvl>
    <w:lvl w:ilvl="7" w:tplc="83BAE6DE">
      <w:start w:val="1"/>
      <w:numFmt w:val="decimal"/>
      <w:lvlText w:val="%8)"/>
      <w:lvlJc w:val="left"/>
      <w:pPr>
        <w:ind w:left="1020" w:hanging="360"/>
      </w:pPr>
    </w:lvl>
    <w:lvl w:ilvl="8" w:tplc="95346FCA">
      <w:start w:val="1"/>
      <w:numFmt w:val="decimal"/>
      <w:lvlText w:val="%9)"/>
      <w:lvlJc w:val="left"/>
      <w:pPr>
        <w:ind w:left="1020" w:hanging="360"/>
      </w:pPr>
    </w:lvl>
  </w:abstractNum>
  <w:abstractNum w:abstractNumId="23" w15:restartNumberingAfterBreak="0">
    <w:nsid w:val="7C1F78BA"/>
    <w:multiLevelType w:val="hybridMultilevel"/>
    <w:tmpl w:val="9356BF3A"/>
    <w:lvl w:ilvl="0" w:tplc="A7F4CF16">
      <w:start w:val="1"/>
      <w:numFmt w:val="lowerLetter"/>
      <w:lvlText w:val="%1)"/>
      <w:lvlJc w:val="left"/>
      <w:pPr>
        <w:ind w:left="1020" w:hanging="360"/>
      </w:pPr>
    </w:lvl>
    <w:lvl w:ilvl="1" w:tplc="2B40A6DE">
      <w:start w:val="1"/>
      <w:numFmt w:val="lowerLetter"/>
      <w:lvlText w:val="%2)"/>
      <w:lvlJc w:val="left"/>
      <w:pPr>
        <w:ind w:left="1020" w:hanging="360"/>
      </w:pPr>
    </w:lvl>
    <w:lvl w:ilvl="2" w:tplc="13089BB6">
      <w:start w:val="1"/>
      <w:numFmt w:val="lowerLetter"/>
      <w:lvlText w:val="%3)"/>
      <w:lvlJc w:val="left"/>
      <w:pPr>
        <w:ind w:left="1020" w:hanging="360"/>
      </w:pPr>
    </w:lvl>
    <w:lvl w:ilvl="3" w:tplc="3FEEF108">
      <w:start w:val="1"/>
      <w:numFmt w:val="lowerLetter"/>
      <w:lvlText w:val="%4)"/>
      <w:lvlJc w:val="left"/>
      <w:pPr>
        <w:ind w:left="1020" w:hanging="360"/>
      </w:pPr>
    </w:lvl>
    <w:lvl w:ilvl="4" w:tplc="482AE0BC">
      <w:start w:val="1"/>
      <w:numFmt w:val="lowerLetter"/>
      <w:lvlText w:val="%5)"/>
      <w:lvlJc w:val="left"/>
      <w:pPr>
        <w:ind w:left="1020" w:hanging="360"/>
      </w:pPr>
    </w:lvl>
    <w:lvl w:ilvl="5" w:tplc="42ECD054">
      <w:start w:val="1"/>
      <w:numFmt w:val="lowerLetter"/>
      <w:lvlText w:val="%6)"/>
      <w:lvlJc w:val="left"/>
      <w:pPr>
        <w:ind w:left="1020" w:hanging="360"/>
      </w:pPr>
    </w:lvl>
    <w:lvl w:ilvl="6" w:tplc="C7861CF0">
      <w:start w:val="1"/>
      <w:numFmt w:val="lowerLetter"/>
      <w:lvlText w:val="%7)"/>
      <w:lvlJc w:val="left"/>
      <w:pPr>
        <w:ind w:left="1020" w:hanging="360"/>
      </w:pPr>
    </w:lvl>
    <w:lvl w:ilvl="7" w:tplc="66E848A2">
      <w:start w:val="1"/>
      <w:numFmt w:val="lowerLetter"/>
      <w:lvlText w:val="%8)"/>
      <w:lvlJc w:val="left"/>
      <w:pPr>
        <w:ind w:left="1020" w:hanging="360"/>
      </w:pPr>
    </w:lvl>
    <w:lvl w:ilvl="8" w:tplc="D57C73EC">
      <w:start w:val="1"/>
      <w:numFmt w:val="lowerLetter"/>
      <w:lvlText w:val="%9)"/>
      <w:lvlJc w:val="left"/>
      <w:pPr>
        <w:ind w:left="1020" w:hanging="360"/>
      </w:pPr>
    </w:lvl>
  </w:abstractNum>
  <w:num w:numId="1" w16cid:durableId="2007130575">
    <w:abstractNumId w:val="21"/>
  </w:num>
  <w:num w:numId="2" w16cid:durableId="579556725">
    <w:abstractNumId w:val="10"/>
  </w:num>
  <w:num w:numId="3" w16cid:durableId="638999676">
    <w:abstractNumId w:val="18"/>
  </w:num>
  <w:num w:numId="4" w16cid:durableId="2002734162">
    <w:abstractNumId w:val="0"/>
  </w:num>
  <w:num w:numId="5" w16cid:durableId="1914123049">
    <w:abstractNumId w:val="14"/>
  </w:num>
  <w:num w:numId="6" w16cid:durableId="739791004">
    <w:abstractNumId w:val="11"/>
  </w:num>
  <w:num w:numId="7" w16cid:durableId="1395005185">
    <w:abstractNumId w:val="8"/>
  </w:num>
  <w:num w:numId="8" w16cid:durableId="297683374">
    <w:abstractNumId w:val="2"/>
  </w:num>
  <w:num w:numId="9" w16cid:durableId="2013411644">
    <w:abstractNumId w:val="5"/>
  </w:num>
  <w:num w:numId="10" w16cid:durableId="1468624488">
    <w:abstractNumId w:val="3"/>
  </w:num>
  <w:num w:numId="11" w16cid:durableId="1190265618">
    <w:abstractNumId w:val="7"/>
  </w:num>
  <w:num w:numId="12" w16cid:durableId="40325021">
    <w:abstractNumId w:val="19"/>
  </w:num>
  <w:num w:numId="13" w16cid:durableId="1364331353">
    <w:abstractNumId w:val="9"/>
  </w:num>
  <w:num w:numId="14" w16cid:durableId="349062462">
    <w:abstractNumId w:val="15"/>
  </w:num>
  <w:num w:numId="15" w16cid:durableId="1676691097">
    <w:abstractNumId w:val="17"/>
  </w:num>
  <w:num w:numId="16" w16cid:durableId="1238368262">
    <w:abstractNumId w:val="23"/>
  </w:num>
  <w:num w:numId="17" w16cid:durableId="1742437172">
    <w:abstractNumId w:val="1"/>
  </w:num>
  <w:num w:numId="18" w16cid:durableId="189808427">
    <w:abstractNumId w:val="13"/>
  </w:num>
  <w:num w:numId="19" w16cid:durableId="256864801">
    <w:abstractNumId w:val="22"/>
  </w:num>
  <w:num w:numId="20" w16cid:durableId="2121021520">
    <w:abstractNumId w:val="12"/>
  </w:num>
  <w:num w:numId="21" w16cid:durableId="121535580">
    <w:abstractNumId w:val="6"/>
  </w:num>
  <w:num w:numId="22" w16cid:durableId="77020098">
    <w:abstractNumId w:val="20"/>
  </w:num>
  <w:num w:numId="23" w16cid:durableId="1314943434">
    <w:abstractNumId w:val="4"/>
  </w:num>
  <w:num w:numId="24" w16cid:durableId="1677145964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oik">
    <w15:presenceInfo w15:providerId="AD" w15:userId="S::mari.koik@just.ee::35ec3d9a-739e-4d69-8d21-732e3e4a96d5"/>
  </w15:person>
  <w15:person w15:author="Kärt Voor">
    <w15:presenceInfo w15:providerId="AD" w15:userId="S::Kart.Voor@just.ee::936b5c4a-8b96-47d5-8faa-8f1d9925cb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0A"/>
    <w:rsid w:val="000069B7"/>
    <w:rsid w:val="00007DDE"/>
    <w:rsid w:val="000157ED"/>
    <w:rsid w:val="00015EB0"/>
    <w:rsid w:val="0002264E"/>
    <w:rsid w:val="0002267E"/>
    <w:rsid w:val="00026124"/>
    <w:rsid w:val="00030A9A"/>
    <w:rsid w:val="00032F48"/>
    <w:rsid w:val="000336BD"/>
    <w:rsid w:val="00033EC9"/>
    <w:rsid w:val="00035A22"/>
    <w:rsid w:val="00043202"/>
    <w:rsid w:val="00043DAC"/>
    <w:rsid w:val="00054587"/>
    <w:rsid w:val="0005483D"/>
    <w:rsid w:val="00054F73"/>
    <w:rsid w:val="00055B40"/>
    <w:rsid w:val="00055FED"/>
    <w:rsid w:val="0005781B"/>
    <w:rsid w:val="00072E97"/>
    <w:rsid w:val="000815CE"/>
    <w:rsid w:val="00082F16"/>
    <w:rsid w:val="0008364B"/>
    <w:rsid w:val="00086916"/>
    <w:rsid w:val="00092D26"/>
    <w:rsid w:val="00093739"/>
    <w:rsid w:val="0009588B"/>
    <w:rsid w:val="000A0581"/>
    <w:rsid w:val="000A0AE9"/>
    <w:rsid w:val="000A0EA5"/>
    <w:rsid w:val="000B41A5"/>
    <w:rsid w:val="000B44ED"/>
    <w:rsid w:val="000B5B8B"/>
    <w:rsid w:val="000B6D98"/>
    <w:rsid w:val="000C13AB"/>
    <w:rsid w:val="000C6BEA"/>
    <w:rsid w:val="000D0F41"/>
    <w:rsid w:val="000D172C"/>
    <w:rsid w:val="000D3C4A"/>
    <w:rsid w:val="000D7A19"/>
    <w:rsid w:val="000E3235"/>
    <w:rsid w:val="000E7017"/>
    <w:rsid w:val="000E7B4F"/>
    <w:rsid w:val="000F3496"/>
    <w:rsid w:val="000F3CCE"/>
    <w:rsid w:val="000F78FA"/>
    <w:rsid w:val="0010364D"/>
    <w:rsid w:val="001048BE"/>
    <w:rsid w:val="00105E62"/>
    <w:rsid w:val="001067B4"/>
    <w:rsid w:val="0010799D"/>
    <w:rsid w:val="00107A5A"/>
    <w:rsid w:val="001127A8"/>
    <w:rsid w:val="00114FF4"/>
    <w:rsid w:val="00121ADC"/>
    <w:rsid w:val="00124DA2"/>
    <w:rsid w:val="00131176"/>
    <w:rsid w:val="0013397E"/>
    <w:rsid w:val="00135556"/>
    <w:rsid w:val="00140C40"/>
    <w:rsid w:val="0014151D"/>
    <w:rsid w:val="00143D84"/>
    <w:rsid w:val="00145457"/>
    <w:rsid w:val="00146CED"/>
    <w:rsid w:val="00152C2F"/>
    <w:rsid w:val="00154E28"/>
    <w:rsid w:val="00155E4B"/>
    <w:rsid w:val="001560D0"/>
    <w:rsid w:val="0016080A"/>
    <w:rsid w:val="00166390"/>
    <w:rsid w:val="001665FD"/>
    <w:rsid w:val="00167DAB"/>
    <w:rsid w:val="00170F42"/>
    <w:rsid w:val="00176C4B"/>
    <w:rsid w:val="001900E5"/>
    <w:rsid w:val="001A2A22"/>
    <w:rsid w:val="001A53F3"/>
    <w:rsid w:val="001A7688"/>
    <w:rsid w:val="001A7EBC"/>
    <w:rsid w:val="001B43D6"/>
    <w:rsid w:val="001C157A"/>
    <w:rsid w:val="001C408B"/>
    <w:rsid w:val="001D32DA"/>
    <w:rsid w:val="001D35BE"/>
    <w:rsid w:val="001E0390"/>
    <w:rsid w:val="001E3959"/>
    <w:rsid w:val="001E405F"/>
    <w:rsid w:val="001E5414"/>
    <w:rsid w:val="001E5A0B"/>
    <w:rsid w:val="001E5F6B"/>
    <w:rsid w:val="001E6DF4"/>
    <w:rsid w:val="001F0486"/>
    <w:rsid w:val="001F11F9"/>
    <w:rsid w:val="001F18EE"/>
    <w:rsid w:val="00203618"/>
    <w:rsid w:val="00210289"/>
    <w:rsid w:val="0021437A"/>
    <w:rsid w:val="002172A6"/>
    <w:rsid w:val="002234AE"/>
    <w:rsid w:val="00225AF8"/>
    <w:rsid w:val="002277F3"/>
    <w:rsid w:val="00230C87"/>
    <w:rsid w:val="00235F1A"/>
    <w:rsid w:val="00242B86"/>
    <w:rsid w:val="00243413"/>
    <w:rsid w:val="00251F1D"/>
    <w:rsid w:val="002607DF"/>
    <w:rsid w:val="00262669"/>
    <w:rsid w:val="00267C65"/>
    <w:rsid w:val="00282E53"/>
    <w:rsid w:val="00285793"/>
    <w:rsid w:val="00285CB4"/>
    <w:rsid w:val="0028612B"/>
    <w:rsid w:val="00286FB1"/>
    <w:rsid w:val="00290EE0"/>
    <w:rsid w:val="0029215E"/>
    <w:rsid w:val="0029456A"/>
    <w:rsid w:val="00294F05"/>
    <w:rsid w:val="002A2742"/>
    <w:rsid w:val="002A4175"/>
    <w:rsid w:val="002A468B"/>
    <w:rsid w:val="002A4DC4"/>
    <w:rsid w:val="002C0664"/>
    <w:rsid w:val="002C2889"/>
    <w:rsid w:val="002D06A9"/>
    <w:rsid w:val="002D1F0E"/>
    <w:rsid w:val="002D2CB3"/>
    <w:rsid w:val="002D367B"/>
    <w:rsid w:val="002D7F5C"/>
    <w:rsid w:val="002E04EC"/>
    <w:rsid w:val="002E4084"/>
    <w:rsid w:val="002F04AA"/>
    <w:rsid w:val="002F3E2E"/>
    <w:rsid w:val="00302AA9"/>
    <w:rsid w:val="003047BA"/>
    <w:rsid w:val="00305D77"/>
    <w:rsid w:val="00312E9D"/>
    <w:rsid w:val="003163E4"/>
    <w:rsid w:val="00316C78"/>
    <w:rsid w:val="00316E57"/>
    <w:rsid w:val="00320625"/>
    <w:rsid w:val="0032063D"/>
    <w:rsid w:val="00320BF2"/>
    <w:rsid w:val="00322787"/>
    <w:rsid w:val="003239BC"/>
    <w:rsid w:val="00326276"/>
    <w:rsid w:val="0032740D"/>
    <w:rsid w:val="003315DA"/>
    <w:rsid w:val="00332745"/>
    <w:rsid w:val="0033323F"/>
    <w:rsid w:val="00334A21"/>
    <w:rsid w:val="00341E6B"/>
    <w:rsid w:val="003421DE"/>
    <w:rsid w:val="00345C39"/>
    <w:rsid w:val="00346611"/>
    <w:rsid w:val="0034757F"/>
    <w:rsid w:val="00352CF0"/>
    <w:rsid w:val="003555F3"/>
    <w:rsid w:val="003618F6"/>
    <w:rsid w:val="00363372"/>
    <w:rsid w:val="00367331"/>
    <w:rsid w:val="00374C5B"/>
    <w:rsid w:val="00376012"/>
    <w:rsid w:val="00376C31"/>
    <w:rsid w:val="003773D8"/>
    <w:rsid w:val="00390871"/>
    <w:rsid w:val="00391DAE"/>
    <w:rsid w:val="003925EA"/>
    <w:rsid w:val="003A3944"/>
    <w:rsid w:val="003A78F7"/>
    <w:rsid w:val="003B6CC8"/>
    <w:rsid w:val="003C79E3"/>
    <w:rsid w:val="003C7D9F"/>
    <w:rsid w:val="003D2178"/>
    <w:rsid w:val="003D2A1B"/>
    <w:rsid w:val="003D789F"/>
    <w:rsid w:val="003E1FFE"/>
    <w:rsid w:val="003E6025"/>
    <w:rsid w:val="004020E0"/>
    <w:rsid w:val="00402E34"/>
    <w:rsid w:val="00410119"/>
    <w:rsid w:val="00412DE0"/>
    <w:rsid w:val="004139D3"/>
    <w:rsid w:val="004150B8"/>
    <w:rsid w:val="00417175"/>
    <w:rsid w:val="004222A6"/>
    <w:rsid w:val="0043376E"/>
    <w:rsid w:val="0043704F"/>
    <w:rsid w:val="00437EB9"/>
    <w:rsid w:val="00441929"/>
    <w:rsid w:val="00442A7F"/>
    <w:rsid w:val="004439F9"/>
    <w:rsid w:val="00457120"/>
    <w:rsid w:val="00462960"/>
    <w:rsid w:val="00463697"/>
    <w:rsid w:val="00463CFF"/>
    <w:rsid w:val="00465188"/>
    <w:rsid w:val="004677BE"/>
    <w:rsid w:val="004701BB"/>
    <w:rsid w:val="00470316"/>
    <w:rsid w:val="00471D42"/>
    <w:rsid w:val="00472E96"/>
    <w:rsid w:val="004759A5"/>
    <w:rsid w:val="00476C26"/>
    <w:rsid w:val="00480D16"/>
    <w:rsid w:val="00484D6E"/>
    <w:rsid w:val="00485005"/>
    <w:rsid w:val="0048786C"/>
    <w:rsid w:val="0048790C"/>
    <w:rsid w:val="004927E8"/>
    <w:rsid w:val="004944F4"/>
    <w:rsid w:val="004948F7"/>
    <w:rsid w:val="00495C68"/>
    <w:rsid w:val="00495F52"/>
    <w:rsid w:val="004A449C"/>
    <w:rsid w:val="004C046C"/>
    <w:rsid w:val="004C3A92"/>
    <w:rsid w:val="004C5412"/>
    <w:rsid w:val="004D6CC8"/>
    <w:rsid w:val="004E0944"/>
    <w:rsid w:val="004F03D3"/>
    <w:rsid w:val="004F0978"/>
    <w:rsid w:val="004F2F89"/>
    <w:rsid w:val="004F54F7"/>
    <w:rsid w:val="004F7108"/>
    <w:rsid w:val="004F7FF3"/>
    <w:rsid w:val="005002DB"/>
    <w:rsid w:val="005018D9"/>
    <w:rsid w:val="00503998"/>
    <w:rsid w:val="00511780"/>
    <w:rsid w:val="00515FA0"/>
    <w:rsid w:val="005173E9"/>
    <w:rsid w:val="00524B43"/>
    <w:rsid w:val="0052568F"/>
    <w:rsid w:val="00526E2D"/>
    <w:rsid w:val="00531928"/>
    <w:rsid w:val="00531F94"/>
    <w:rsid w:val="0054419E"/>
    <w:rsid w:val="0055089B"/>
    <w:rsid w:val="00552632"/>
    <w:rsid w:val="00554E8E"/>
    <w:rsid w:val="00554EC6"/>
    <w:rsid w:val="00554FB8"/>
    <w:rsid w:val="00562A3D"/>
    <w:rsid w:val="00563C6B"/>
    <w:rsid w:val="005645C5"/>
    <w:rsid w:val="00565443"/>
    <w:rsid w:val="00566378"/>
    <w:rsid w:val="0056646B"/>
    <w:rsid w:val="005670AA"/>
    <w:rsid w:val="00567566"/>
    <w:rsid w:val="005738AF"/>
    <w:rsid w:val="005758F0"/>
    <w:rsid w:val="005762D0"/>
    <w:rsid w:val="005829E0"/>
    <w:rsid w:val="00583665"/>
    <w:rsid w:val="0058425D"/>
    <w:rsid w:val="00587EFD"/>
    <w:rsid w:val="00590A35"/>
    <w:rsid w:val="005921C0"/>
    <w:rsid w:val="0059290A"/>
    <w:rsid w:val="00593DDA"/>
    <w:rsid w:val="00596856"/>
    <w:rsid w:val="005A07C1"/>
    <w:rsid w:val="005A48E8"/>
    <w:rsid w:val="005A53CE"/>
    <w:rsid w:val="005A5D9D"/>
    <w:rsid w:val="005A6D8C"/>
    <w:rsid w:val="005B0888"/>
    <w:rsid w:val="005B208F"/>
    <w:rsid w:val="005B3233"/>
    <w:rsid w:val="005C1A49"/>
    <w:rsid w:val="005C2721"/>
    <w:rsid w:val="005C2CC7"/>
    <w:rsid w:val="005C3B6E"/>
    <w:rsid w:val="005D47F0"/>
    <w:rsid w:val="005D586E"/>
    <w:rsid w:val="005D5D66"/>
    <w:rsid w:val="005E2CA8"/>
    <w:rsid w:val="005E46FA"/>
    <w:rsid w:val="005E5A54"/>
    <w:rsid w:val="005F34EE"/>
    <w:rsid w:val="005F3DD7"/>
    <w:rsid w:val="00605133"/>
    <w:rsid w:val="00613443"/>
    <w:rsid w:val="00613AE6"/>
    <w:rsid w:val="00616647"/>
    <w:rsid w:val="00623E06"/>
    <w:rsid w:val="00623E66"/>
    <w:rsid w:val="00627AFB"/>
    <w:rsid w:val="006302C4"/>
    <w:rsid w:val="0063235B"/>
    <w:rsid w:val="00632D50"/>
    <w:rsid w:val="006378B3"/>
    <w:rsid w:val="006447EC"/>
    <w:rsid w:val="0064506D"/>
    <w:rsid w:val="006514DD"/>
    <w:rsid w:val="00655A51"/>
    <w:rsid w:val="006565BB"/>
    <w:rsid w:val="00660561"/>
    <w:rsid w:val="006715FE"/>
    <w:rsid w:val="00680364"/>
    <w:rsid w:val="00683615"/>
    <w:rsid w:val="0068708D"/>
    <w:rsid w:val="00694D34"/>
    <w:rsid w:val="006966A0"/>
    <w:rsid w:val="006970F2"/>
    <w:rsid w:val="006A4225"/>
    <w:rsid w:val="006B0D50"/>
    <w:rsid w:val="006B171E"/>
    <w:rsid w:val="006B1A51"/>
    <w:rsid w:val="006B73F7"/>
    <w:rsid w:val="006C1445"/>
    <w:rsid w:val="006C1FFC"/>
    <w:rsid w:val="006C2F8E"/>
    <w:rsid w:val="006C31B2"/>
    <w:rsid w:val="006C45C4"/>
    <w:rsid w:val="006C4F5C"/>
    <w:rsid w:val="006C59E2"/>
    <w:rsid w:val="006C6763"/>
    <w:rsid w:val="006D12A6"/>
    <w:rsid w:val="006D2905"/>
    <w:rsid w:val="006E23AC"/>
    <w:rsid w:val="006E568F"/>
    <w:rsid w:val="006F2F7F"/>
    <w:rsid w:val="006F3878"/>
    <w:rsid w:val="006F5488"/>
    <w:rsid w:val="00700533"/>
    <w:rsid w:val="00706A92"/>
    <w:rsid w:val="00707791"/>
    <w:rsid w:val="00712366"/>
    <w:rsid w:val="007163F6"/>
    <w:rsid w:val="00720D9B"/>
    <w:rsid w:val="00721070"/>
    <w:rsid w:val="0072324F"/>
    <w:rsid w:val="00726E0A"/>
    <w:rsid w:val="007306DF"/>
    <w:rsid w:val="0073543A"/>
    <w:rsid w:val="0073733E"/>
    <w:rsid w:val="00750CAD"/>
    <w:rsid w:val="00750E0C"/>
    <w:rsid w:val="00757591"/>
    <w:rsid w:val="007712F9"/>
    <w:rsid w:val="007720FA"/>
    <w:rsid w:val="0077444D"/>
    <w:rsid w:val="00782AEB"/>
    <w:rsid w:val="00782CAB"/>
    <w:rsid w:val="0078709E"/>
    <w:rsid w:val="0078747D"/>
    <w:rsid w:val="00790204"/>
    <w:rsid w:val="00790D1A"/>
    <w:rsid w:val="00791E56"/>
    <w:rsid w:val="00793F86"/>
    <w:rsid w:val="007965DA"/>
    <w:rsid w:val="007A2AF4"/>
    <w:rsid w:val="007A2D7E"/>
    <w:rsid w:val="007A5006"/>
    <w:rsid w:val="007A68FF"/>
    <w:rsid w:val="007A6D23"/>
    <w:rsid w:val="007A7045"/>
    <w:rsid w:val="007B137A"/>
    <w:rsid w:val="007B587D"/>
    <w:rsid w:val="007C6EA3"/>
    <w:rsid w:val="007E0DB0"/>
    <w:rsid w:val="007E0DE2"/>
    <w:rsid w:val="007E1904"/>
    <w:rsid w:val="007E46D7"/>
    <w:rsid w:val="007F561F"/>
    <w:rsid w:val="007F6083"/>
    <w:rsid w:val="0081096E"/>
    <w:rsid w:val="00812CB4"/>
    <w:rsid w:val="00815949"/>
    <w:rsid w:val="008212EB"/>
    <w:rsid w:val="00824BBE"/>
    <w:rsid w:val="00826426"/>
    <w:rsid w:val="00826A41"/>
    <w:rsid w:val="00830D9C"/>
    <w:rsid w:val="00836A09"/>
    <w:rsid w:val="00842D34"/>
    <w:rsid w:val="00845EB1"/>
    <w:rsid w:val="008500A7"/>
    <w:rsid w:val="0085268F"/>
    <w:rsid w:val="00852889"/>
    <w:rsid w:val="00852D1C"/>
    <w:rsid w:val="0085343B"/>
    <w:rsid w:val="00853D84"/>
    <w:rsid w:val="008574BE"/>
    <w:rsid w:val="00864582"/>
    <w:rsid w:val="00871C18"/>
    <w:rsid w:val="0087242C"/>
    <w:rsid w:val="00873B22"/>
    <w:rsid w:val="008744B0"/>
    <w:rsid w:val="00886181"/>
    <w:rsid w:val="00890D14"/>
    <w:rsid w:val="00896759"/>
    <w:rsid w:val="008A27FD"/>
    <w:rsid w:val="008A42B7"/>
    <w:rsid w:val="008A5826"/>
    <w:rsid w:val="008A5E01"/>
    <w:rsid w:val="008A6CDD"/>
    <w:rsid w:val="008B402F"/>
    <w:rsid w:val="008B6506"/>
    <w:rsid w:val="008C133C"/>
    <w:rsid w:val="008C2176"/>
    <w:rsid w:val="008C2B81"/>
    <w:rsid w:val="008C3C7C"/>
    <w:rsid w:val="008C6A8D"/>
    <w:rsid w:val="008D04CD"/>
    <w:rsid w:val="008D160A"/>
    <w:rsid w:val="008D7346"/>
    <w:rsid w:val="008E3ECB"/>
    <w:rsid w:val="008F583B"/>
    <w:rsid w:val="008F733D"/>
    <w:rsid w:val="00900BEB"/>
    <w:rsid w:val="00902CE2"/>
    <w:rsid w:val="00911E2F"/>
    <w:rsid w:val="00912F92"/>
    <w:rsid w:val="0091356B"/>
    <w:rsid w:val="00915D76"/>
    <w:rsid w:val="0091683C"/>
    <w:rsid w:val="00917F10"/>
    <w:rsid w:val="009328E6"/>
    <w:rsid w:val="00935F66"/>
    <w:rsid w:val="009407D5"/>
    <w:rsid w:val="00944C9C"/>
    <w:rsid w:val="0094766A"/>
    <w:rsid w:val="00952BFD"/>
    <w:rsid w:val="00955B49"/>
    <w:rsid w:val="00955C19"/>
    <w:rsid w:val="00956F47"/>
    <w:rsid w:val="009601C2"/>
    <w:rsid w:val="00963063"/>
    <w:rsid w:val="00963877"/>
    <w:rsid w:val="0096750A"/>
    <w:rsid w:val="00967E82"/>
    <w:rsid w:val="009716D6"/>
    <w:rsid w:val="00974970"/>
    <w:rsid w:val="00975774"/>
    <w:rsid w:val="00977E70"/>
    <w:rsid w:val="009917B3"/>
    <w:rsid w:val="0099529B"/>
    <w:rsid w:val="00995D82"/>
    <w:rsid w:val="00996478"/>
    <w:rsid w:val="009B53CC"/>
    <w:rsid w:val="009B7D6A"/>
    <w:rsid w:val="009C09DE"/>
    <w:rsid w:val="009C326C"/>
    <w:rsid w:val="009C32C1"/>
    <w:rsid w:val="009C3512"/>
    <w:rsid w:val="009C40EB"/>
    <w:rsid w:val="009C4679"/>
    <w:rsid w:val="009C4947"/>
    <w:rsid w:val="009C4E26"/>
    <w:rsid w:val="009C581A"/>
    <w:rsid w:val="009C797B"/>
    <w:rsid w:val="009D0C91"/>
    <w:rsid w:val="009D3361"/>
    <w:rsid w:val="009D74A8"/>
    <w:rsid w:val="009D74BB"/>
    <w:rsid w:val="009E69A9"/>
    <w:rsid w:val="009F0875"/>
    <w:rsid w:val="009F1195"/>
    <w:rsid w:val="00A05256"/>
    <w:rsid w:val="00A17883"/>
    <w:rsid w:val="00A234E1"/>
    <w:rsid w:val="00A337DC"/>
    <w:rsid w:val="00A3573D"/>
    <w:rsid w:val="00A36843"/>
    <w:rsid w:val="00A37263"/>
    <w:rsid w:val="00A42539"/>
    <w:rsid w:val="00A460C2"/>
    <w:rsid w:val="00A516A8"/>
    <w:rsid w:val="00A61BAD"/>
    <w:rsid w:val="00A641C4"/>
    <w:rsid w:val="00A70B2C"/>
    <w:rsid w:val="00A70C04"/>
    <w:rsid w:val="00A73451"/>
    <w:rsid w:val="00A73583"/>
    <w:rsid w:val="00A7681E"/>
    <w:rsid w:val="00A76B9D"/>
    <w:rsid w:val="00A80023"/>
    <w:rsid w:val="00A8607A"/>
    <w:rsid w:val="00A87B24"/>
    <w:rsid w:val="00A91037"/>
    <w:rsid w:val="00A9203B"/>
    <w:rsid w:val="00AA294A"/>
    <w:rsid w:val="00AA34C8"/>
    <w:rsid w:val="00AB0B1E"/>
    <w:rsid w:val="00AB17D1"/>
    <w:rsid w:val="00AB2F0D"/>
    <w:rsid w:val="00AB4EFC"/>
    <w:rsid w:val="00AB5628"/>
    <w:rsid w:val="00AC09B8"/>
    <w:rsid w:val="00AC2C6E"/>
    <w:rsid w:val="00AC3709"/>
    <w:rsid w:val="00AC38DC"/>
    <w:rsid w:val="00AD32F0"/>
    <w:rsid w:val="00AE1327"/>
    <w:rsid w:val="00AE5D3D"/>
    <w:rsid w:val="00AE64E4"/>
    <w:rsid w:val="00AF349C"/>
    <w:rsid w:val="00AF7300"/>
    <w:rsid w:val="00B00E0F"/>
    <w:rsid w:val="00B043FC"/>
    <w:rsid w:val="00B16426"/>
    <w:rsid w:val="00B17C78"/>
    <w:rsid w:val="00B21115"/>
    <w:rsid w:val="00B25C33"/>
    <w:rsid w:val="00B278BF"/>
    <w:rsid w:val="00B27CB5"/>
    <w:rsid w:val="00B344EF"/>
    <w:rsid w:val="00B42241"/>
    <w:rsid w:val="00B42E63"/>
    <w:rsid w:val="00B449E0"/>
    <w:rsid w:val="00B545CD"/>
    <w:rsid w:val="00B57DFE"/>
    <w:rsid w:val="00B65FA2"/>
    <w:rsid w:val="00B7069B"/>
    <w:rsid w:val="00B80C6D"/>
    <w:rsid w:val="00B84ED3"/>
    <w:rsid w:val="00B85E80"/>
    <w:rsid w:val="00B87DCC"/>
    <w:rsid w:val="00B87FFE"/>
    <w:rsid w:val="00B9098E"/>
    <w:rsid w:val="00B92170"/>
    <w:rsid w:val="00B966D2"/>
    <w:rsid w:val="00BB0A8A"/>
    <w:rsid w:val="00BB0FFE"/>
    <w:rsid w:val="00BD0F57"/>
    <w:rsid w:val="00BD4027"/>
    <w:rsid w:val="00BD64EE"/>
    <w:rsid w:val="00BE0650"/>
    <w:rsid w:val="00BE1F05"/>
    <w:rsid w:val="00BE31A9"/>
    <w:rsid w:val="00BF052B"/>
    <w:rsid w:val="00BF0FD6"/>
    <w:rsid w:val="00BF70B7"/>
    <w:rsid w:val="00C04ED7"/>
    <w:rsid w:val="00C05781"/>
    <w:rsid w:val="00C06B7D"/>
    <w:rsid w:val="00C07298"/>
    <w:rsid w:val="00C10ACF"/>
    <w:rsid w:val="00C16E95"/>
    <w:rsid w:val="00C1791B"/>
    <w:rsid w:val="00C22B17"/>
    <w:rsid w:val="00C23371"/>
    <w:rsid w:val="00C25431"/>
    <w:rsid w:val="00C27D00"/>
    <w:rsid w:val="00C34A69"/>
    <w:rsid w:val="00C408A7"/>
    <w:rsid w:val="00C4303E"/>
    <w:rsid w:val="00C44F67"/>
    <w:rsid w:val="00C47252"/>
    <w:rsid w:val="00C57CE5"/>
    <w:rsid w:val="00C600D2"/>
    <w:rsid w:val="00C6431C"/>
    <w:rsid w:val="00C73E5A"/>
    <w:rsid w:val="00C75900"/>
    <w:rsid w:val="00C8100F"/>
    <w:rsid w:val="00C8352C"/>
    <w:rsid w:val="00C83CB9"/>
    <w:rsid w:val="00C86224"/>
    <w:rsid w:val="00C87F81"/>
    <w:rsid w:val="00C914FF"/>
    <w:rsid w:val="00C92059"/>
    <w:rsid w:val="00C961B5"/>
    <w:rsid w:val="00C96FD7"/>
    <w:rsid w:val="00CA3241"/>
    <w:rsid w:val="00CA3299"/>
    <w:rsid w:val="00CA54E0"/>
    <w:rsid w:val="00CB3002"/>
    <w:rsid w:val="00CB320C"/>
    <w:rsid w:val="00CB461F"/>
    <w:rsid w:val="00CB4D48"/>
    <w:rsid w:val="00CC120E"/>
    <w:rsid w:val="00CC1CF7"/>
    <w:rsid w:val="00CC3F1E"/>
    <w:rsid w:val="00CE10D3"/>
    <w:rsid w:val="00CE163F"/>
    <w:rsid w:val="00CE7CE6"/>
    <w:rsid w:val="00CF0C8D"/>
    <w:rsid w:val="00CF34A0"/>
    <w:rsid w:val="00D03BE1"/>
    <w:rsid w:val="00D04E2F"/>
    <w:rsid w:val="00D04F72"/>
    <w:rsid w:val="00D0791C"/>
    <w:rsid w:val="00D07A1D"/>
    <w:rsid w:val="00D112C7"/>
    <w:rsid w:val="00D17844"/>
    <w:rsid w:val="00D2328C"/>
    <w:rsid w:val="00D252B0"/>
    <w:rsid w:val="00D27A5D"/>
    <w:rsid w:val="00D33335"/>
    <w:rsid w:val="00D34F4C"/>
    <w:rsid w:val="00D361C0"/>
    <w:rsid w:val="00D5130B"/>
    <w:rsid w:val="00D613CE"/>
    <w:rsid w:val="00D625C5"/>
    <w:rsid w:val="00D6281B"/>
    <w:rsid w:val="00D659B4"/>
    <w:rsid w:val="00D65C4A"/>
    <w:rsid w:val="00D66833"/>
    <w:rsid w:val="00D73FEA"/>
    <w:rsid w:val="00D763D2"/>
    <w:rsid w:val="00D82FFE"/>
    <w:rsid w:val="00D86449"/>
    <w:rsid w:val="00D86F1B"/>
    <w:rsid w:val="00D92694"/>
    <w:rsid w:val="00D96661"/>
    <w:rsid w:val="00D97DF7"/>
    <w:rsid w:val="00DA1C68"/>
    <w:rsid w:val="00DA5FFD"/>
    <w:rsid w:val="00DA7C63"/>
    <w:rsid w:val="00DB3118"/>
    <w:rsid w:val="00DB4233"/>
    <w:rsid w:val="00DB78CD"/>
    <w:rsid w:val="00DC149D"/>
    <w:rsid w:val="00DC20D1"/>
    <w:rsid w:val="00DC36DA"/>
    <w:rsid w:val="00DC6F0D"/>
    <w:rsid w:val="00DC7AB1"/>
    <w:rsid w:val="00DC7F5C"/>
    <w:rsid w:val="00DE1025"/>
    <w:rsid w:val="00DE6DEC"/>
    <w:rsid w:val="00DE7685"/>
    <w:rsid w:val="00DF0057"/>
    <w:rsid w:val="00DF0E4B"/>
    <w:rsid w:val="00E05085"/>
    <w:rsid w:val="00E112A4"/>
    <w:rsid w:val="00E15E2E"/>
    <w:rsid w:val="00E22AA9"/>
    <w:rsid w:val="00E24050"/>
    <w:rsid w:val="00E26EA5"/>
    <w:rsid w:val="00E27834"/>
    <w:rsid w:val="00E374DF"/>
    <w:rsid w:val="00E412E4"/>
    <w:rsid w:val="00E45763"/>
    <w:rsid w:val="00E46697"/>
    <w:rsid w:val="00E47167"/>
    <w:rsid w:val="00E50C57"/>
    <w:rsid w:val="00E51E03"/>
    <w:rsid w:val="00E540A0"/>
    <w:rsid w:val="00E57E8F"/>
    <w:rsid w:val="00E60B0D"/>
    <w:rsid w:val="00E62EA5"/>
    <w:rsid w:val="00E650F8"/>
    <w:rsid w:val="00E8310C"/>
    <w:rsid w:val="00E83406"/>
    <w:rsid w:val="00E83A7D"/>
    <w:rsid w:val="00E93BF7"/>
    <w:rsid w:val="00E94F8E"/>
    <w:rsid w:val="00EA3242"/>
    <w:rsid w:val="00EA467C"/>
    <w:rsid w:val="00EA55C2"/>
    <w:rsid w:val="00EA7058"/>
    <w:rsid w:val="00EB4F5E"/>
    <w:rsid w:val="00EB5098"/>
    <w:rsid w:val="00EB5FC8"/>
    <w:rsid w:val="00EC6D73"/>
    <w:rsid w:val="00ED2478"/>
    <w:rsid w:val="00EE2292"/>
    <w:rsid w:val="00EE247B"/>
    <w:rsid w:val="00EE3EE8"/>
    <w:rsid w:val="00EE4649"/>
    <w:rsid w:val="00EE55C9"/>
    <w:rsid w:val="00EE7EC5"/>
    <w:rsid w:val="00EF3AE7"/>
    <w:rsid w:val="00EF446D"/>
    <w:rsid w:val="00EF6433"/>
    <w:rsid w:val="00F0715C"/>
    <w:rsid w:val="00F11734"/>
    <w:rsid w:val="00F1216D"/>
    <w:rsid w:val="00F131C0"/>
    <w:rsid w:val="00F13D0C"/>
    <w:rsid w:val="00F15726"/>
    <w:rsid w:val="00F211B8"/>
    <w:rsid w:val="00F21FA9"/>
    <w:rsid w:val="00F27377"/>
    <w:rsid w:val="00F304C7"/>
    <w:rsid w:val="00F30F59"/>
    <w:rsid w:val="00F32397"/>
    <w:rsid w:val="00F41172"/>
    <w:rsid w:val="00F455EC"/>
    <w:rsid w:val="00F507BC"/>
    <w:rsid w:val="00F50A08"/>
    <w:rsid w:val="00F568D1"/>
    <w:rsid w:val="00F56AE3"/>
    <w:rsid w:val="00F5792C"/>
    <w:rsid w:val="00F57D9D"/>
    <w:rsid w:val="00F64FE5"/>
    <w:rsid w:val="00F653BF"/>
    <w:rsid w:val="00F7052A"/>
    <w:rsid w:val="00F723B9"/>
    <w:rsid w:val="00F83B68"/>
    <w:rsid w:val="00F856A6"/>
    <w:rsid w:val="00F92880"/>
    <w:rsid w:val="00F937DD"/>
    <w:rsid w:val="00F93DC0"/>
    <w:rsid w:val="00F95875"/>
    <w:rsid w:val="00FA14D0"/>
    <w:rsid w:val="00FA3918"/>
    <w:rsid w:val="00FB02D0"/>
    <w:rsid w:val="00FB1AD3"/>
    <w:rsid w:val="00FB397C"/>
    <w:rsid w:val="00FB40E0"/>
    <w:rsid w:val="00FB69A2"/>
    <w:rsid w:val="00FC0FFA"/>
    <w:rsid w:val="00FD3843"/>
    <w:rsid w:val="00FE17ED"/>
    <w:rsid w:val="00FE1F95"/>
    <w:rsid w:val="00FE2405"/>
    <w:rsid w:val="00FE53F3"/>
    <w:rsid w:val="00FF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F83C"/>
  <w15:chartTrackingRefBased/>
  <w15:docId w15:val="{233A3249-0227-4D5A-944D-4F6F2364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87EFD"/>
  </w:style>
  <w:style w:type="paragraph" w:styleId="Pealkiri2">
    <w:name w:val="heading 2"/>
    <w:basedOn w:val="Normaallaad"/>
    <w:link w:val="Pealkiri2Mrk"/>
    <w:uiPriority w:val="9"/>
    <w:qFormat/>
    <w:rsid w:val="005256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6750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67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6750A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5173E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173E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173E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173E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173E9"/>
    <w:rPr>
      <w:b/>
      <w:bCs/>
      <w:sz w:val="20"/>
      <w:szCs w:val="20"/>
    </w:rPr>
  </w:style>
  <w:style w:type="paragraph" w:styleId="Normaallaadveeb">
    <w:name w:val="Normal (Web)"/>
    <w:basedOn w:val="Normaallaad"/>
    <w:uiPriority w:val="99"/>
    <w:semiHidden/>
    <w:unhideWhenUsed/>
    <w:rsid w:val="001C4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unhideWhenUsed/>
    <w:rsid w:val="00C1791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1791B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rsid w:val="0052568F"/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paragraph" w:styleId="Redaktsioon">
    <w:name w:val="Revision"/>
    <w:hidden/>
    <w:uiPriority w:val="99"/>
    <w:semiHidden/>
    <w:rsid w:val="006447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6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AFBA1EEB004347933B3DB32B580E2B" ma:contentTypeVersion="13" ma:contentTypeDescription="Create a new document." ma:contentTypeScope="" ma:versionID="c533b1a4951ceb48e334dd8086fd09d7">
  <xsd:schema xmlns:xsd="http://www.w3.org/2001/XMLSchema" xmlns:xs="http://www.w3.org/2001/XMLSchema" xmlns:p="http://schemas.microsoft.com/office/2006/metadata/properties" xmlns:ns2="811312e7-342d-474b-8002-3aa91259f2e5" xmlns:ns3="9b483750-598d-46a0-877d-052f8f804d23" targetNamespace="http://schemas.microsoft.com/office/2006/metadata/properties" ma:root="true" ma:fieldsID="73c0a1bdb5eda494167436ebda49b860" ns2:_="" ns3:_="">
    <xsd:import namespace="811312e7-342d-474b-8002-3aa91259f2e5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312e7-342d-474b-8002-3aa91259f2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54379dc-8c3b-4184-a78c-dba8af55d2fc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1312e7-342d-474b-8002-3aa91259f2e5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FCBB5-425D-4E4A-A43F-98B564530D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36FE6-C870-4294-8765-34405F7F6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312e7-342d-474b-8002-3aa91259f2e5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9363E4-A8EE-485F-8C65-15A2D681D960}">
  <ds:schemaRefs>
    <ds:schemaRef ds:uri="http://schemas.microsoft.com/office/2006/metadata/properties"/>
    <ds:schemaRef ds:uri="http://schemas.microsoft.com/office/infopath/2007/PartnerControls"/>
    <ds:schemaRef ds:uri="811312e7-342d-474b-8002-3aa91259f2e5"/>
    <ds:schemaRef ds:uri="9b483750-598d-46a0-877d-052f8f804d23"/>
  </ds:schemaRefs>
</ds:datastoreItem>
</file>

<file path=customXml/itemProps4.xml><?xml version="1.0" encoding="utf-8"?>
<ds:datastoreItem xmlns:ds="http://schemas.openxmlformats.org/officeDocument/2006/customXml" ds:itemID="{1CCD57E4-8284-4E30-8FBC-79219E82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714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Pirjo Turk</dc:creator>
  <cp:keywords/>
  <dc:description/>
  <cp:lastModifiedBy>Kärt Voor</cp:lastModifiedBy>
  <cp:revision>19</cp:revision>
  <dcterms:created xsi:type="dcterms:W3CDTF">2024-11-20T08:53:00Z</dcterms:created>
  <dcterms:modified xsi:type="dcterms:W3CDTF">2024-11-29T13:23:00Z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0x01010054AFBA1EEB004347933B3DB32B580E2B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2024-06-28T09:00:43Z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3055c0f3-a1a5-46a5-b54d-c2e2a48798c2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